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503" w:rsidRDefault="001274EF" w:rsidP="006D5233">
      <w:pPr>
        <w:jc w:val="center"/>
        <w:rPr>
          <w:rFonts w:ascii="Arial" w:hAnsi="Arial" w:cs="Arial"/>
          <w:b/>
        </w:rPr>
      </w:pPr>
      <w:r w:rsidRPr="00031597">
        <w:rPr>
          <w:rFonts w:ascii="Arial" w:hAnsi="Arial" w:cs="Arial"/>
          <w:b/>
        </w:rPr>
        <w:t>Formulaire 123 de l’EASA – Enregistrement de l’intégration de modificatio</w:t>
      </w:r>
      <w:r w:rsidR="00002503" w:rsidRPr="00031597">
        <w:rPr>
          <w:rFonts w:ascii="Arial" w:hAnsi="Arial" w:cs="Arial"/>
          <w:b/>
        </w:rPr>
        <w:t>ns/réparations standard (SC/SR)</w:t>
      </w:r>
    </w:p>
    <w:p w:rsidR="006D5233" w:rsidRPr="002524B7" w:rsidRDefault="006D5233">
      <w:pPr>
        <w:rPr>
          <w:rFonts w:ascii="Arial" w:hAnsi="Arial" w:cs="Arial"/>
          <w:b/>
        </w:rPr>
      </w:pPr>
    </w:p>
    <w:tbl>
      <w:tblPr>
        <w:tblStyle w:val="Grilledutableau"/>
        <w:tblW w:w="0" w:type="auto"/>
        <w:tblLook w:val="04A0" w:firstRow="1" w:lastRow="0" w:firstColumn="1" w:lastColumn="0" w:noHBand="0" w:noVBand="1"/>
      </w:tblPr>
      <w:tblGrid>
        <w:gridCol w:w="4503"/>
        <w:gridCol w:w="2268"/>
        <w:gridCol w:w="2619"/>
      </w:tblGrid>
      <w:tr w:rsidR="001274EF" w:rsidRPr="00AD772C" w:rsidTr="00397D66">
        <w:trPr>
          <w:trHeight w:val="515"/>
        </w:trPr>
        <w:tc>
          <w:tcPr>
            <w:tcW w:w="6771" w:type="dxa"/>
            <w:gridSpan w:val="2"/>
          </w:tcPr>
          <w:p w:rsidR="001274EF" w:rsidRPr="00AD772C" w:rsidRDefault="001274EF">
            <w:pPr>
              <w:rPr>
                <w:rFonts w:ascii="Arial" w:hAnsi="Arial" w:cs="Arial"/>
                <w:b/>
                <w:sz w:val="16"/>
                <w:szCs w:val="16"/>
              </w:rPr>
            </w:pPr>
            <w:r w:rsidRPr="00AD772C">
              <w:rPr>
                <w:rFonts w:ascii="Arial" w:hAnsi="Arial" w:cs="Arial"/>
                <w:b/>
                <w:sz w:val="16"/>
                <w:szCs w:val="16"/>
              </w:rPr>
              <w:t>Enregistrement de l’intégration de modifications/réparations standard (SC/SR)</w:t>
            </w:r>
            <w:r w:rsidR="00653F5D" w:rsidRPr="00AD772C">
              <w:rPr>
                <w:rFonts w:ascii="Arial" w:hAnsi="Arial" w:cs="Arial"/>
                <w:b/>
                <w:sz w:val="16"/>
                <w:szCs w:val="16"/>
              </w:rPr>
              <w:t> </w:t>
            </w:r>
          </w:p>
          <w:p w:rsidR="001274EF" w:rsidRDefault="001274EF">
            <w:pPr>
              <w:rPr>
                <w:rFonts w:ascii="Arial" w:hAnsi="Arial" w:cs="Arial"/>
                <w:i/>
                <w:sz w:val="16"/>
                <w:szCs w:val="16"/>
                <w:lang w:val="en-US"/>
              </w:rPr>
            </w:pPr>
            <w:r w:rsidRPr="002524B7">
              <w:rPr>
                <w:rFonts w:ascii="Arial" w:hAnsi="Arial" w:cs="Arial"/>
                <w:i/>
                <w:sz w:val="16"/>
                <w:szCs w:val="16"/>
                <w:lang w:val="en-US"/>
              </w:rPr>
              <w:t xml:space="preserve">EASA Form 123 – Standard Change/standard Repair (SC/SR) embodiment record </w:t>
            </w:r>
          </w:p>
          <w:p w:rsidR="00397D66" w:rsidRPr="002524B7" w:rsidRDefault="00397D66">
            <w:pPr>
              <w:rPr>
                <w:rFonts w:ascii="Arial" w:hAnsi="Arial" w:cs="Arial"/>
                <w:i/>
                <w:sz w:val="16"/>
                <w:szCs w:val="16"/>
                <w:highlight w:val="lightGray"/>
                <w:lang w:val="en-US"/>
              </w:rPr>
            </w:pPr>
          </w:p>
        </w:tc>
        <w:tc>
          <w:tcPr>
            <w:tcW w:w="2619" w:type="dxa"/>
          </w:tcPr>
          <w:p w:rsidR="001274EF" w:rsidRPr="002524B7" w:rsidRDefault="002524B7" w:rsidP="00746CB3">
            <w:pPr>
              <w:spacing w:line="200" w:lineRule="exact"/>
              <w:rPr>
                <w:rFonts w:ascii="Arial" w:eastAsia="Calibri" w:hAnsi="Arial" w:cs="Arial"/>
                <w:sz w:val="16"/>
                <w:szCs w:val="16"/>
              </w:rPr>
            </w:pPr>
            <w:r w:rsidRPr="00C42FAF">
              <w:rPr>
                <w:rFonts w:ascii="Arial" w:hAnsi="Arial" w:cs="Arial"/>
                <w:position w:val="9"/>
                <w:sz w:val="14"/>
                <w:szCs w:val="14"/>
              </w:rPr>
              <w:t>1.</w:t>
            </w:r>
            <w:r w:rsidR="001274EF" w:rsidRPr="00AD772C">
              <w:rPr>
                <w:rFonts w:ascii="Arial" w:hAnsi="Arial" w:cs="Arial"/>
                <w:position w:val="9"/>
                <w:sz w:val="16"/>
                <w:szCs w:val="16"/>
              </w:rPr>
              <w:t xml:space="preserve"> </w:t>
            </w:r>
            <w:r w:rsidR="001274EF" w:rsidRPr="00AD772C">
              <w:rPr>
                <w:rFonts w:ascii="Arial" w:hAnsi="Arial" w:cs="Arial"/>
                <w:b/>
                <w:sz w:val="16"/>
                <w:szCs w:val="16"/>
              </w:rPr>
              <w:t>Référence(s) de la (des) SC ou de la SR :</w:t>
            </w:r>
            <w:r>
              <w:rPr>
                <w:rFonts w:ascii="Arial" w:hAnsi="Arial" w:cs="Arial"/>
                <w:b/>
                <w:sz w:val="16"/>
                <w:szCs w:val="16"/>
              </w:rPr>
              <w:t xml:space="preserve">- </w:t>
            </w:r>
            <w:r w:rsidR="00653F5D" w:rsidRPr="002524B7">
              <w:rPr>
                <w:rFonts w:ascii="Arial" w:hAnsi="Arial" w:cs="Arial"/>
                <w:i/>
                <w:sz w:val="16"/>
                <w:szCs w:val="16"/>
              </w:rPr>
              <w:t xml:space="preserve">SC/SR </w:t>
            </w:r>
            <w:proofErr w:type="spellStart"/>
            <w:r w:rsidR="00653F5D" w:rsidRPr="002524B7">
              <w:rPr>
                <w:rFonts w:ascii="Arial" w:hAnsi="Arial" w:cs="Arial"/>
                <w:i/>
                <w:sz w:val="16"/>
                <w:szCs w:val="16"/>
              </w:rPr>
              <w:t>number</w:t>
            </w:r>
            <w:proofErr w:type="spellEnd"/>
            <w:r w:rsidR="00653F5D" w:rsidRPr="002524B7">
              <w:rPr>
                <w:rFonts w:ascii="Arial" w:hAnsi="Arial" w:cs="Arial"/>
                <w:i/>
                <w:sz w:val="16"/>
                <w:szCs w:val="16"/>
              </w:rPr>
              <w:t xml:space="preserve">(s) : </w:t>
            </w:r>
          </w:p>
        </w:tc>
      </w:tr>
      <w:tr w:rsidR="00653F5D" w:rsidRPr="00397D66" w:rsidTr="00AD772C">
        <w:trPr>
          <w:trHeight w:val="698"/>
        </w:trPr>
        <w:tc>
          <w:tcPr>
            <w:tcW w:w="9390" w:type="dxa"/>
            <w:gridSpan w:val="3"/>
          </w:tcPr>
          <w:p w:rsidR="00653F5D" w:rsidRPr="002363C6" w:rsidRDefault="002363C6" w:rsidP="00397D66">
            <w:pPr>
              <w:spacing w:line="240" w:lineRule="exact"/>
              <w:rPr>
                <w:rFonts w:ascii="Arial" w:hAnsi="Arial" w:cs="Arial"/>
                <w:position w:val="9"/>
                <w:sz w:val="16"/>
                <w:szCs w:val="16"/>
              </w:rPr>
            </w:pPr>
            <w:r w:rsidRPr="00C42FAF">
              <w:rPr>
                <w:rFonts w:ascii="Arial" w:hAnsi="Arial" w:cs="Arial"/>
                <w:position w:val="9"/>
                <w:sz w:val="14"/>
                <w:szCs w:val="14"/>
              </w:rPr>
              <w:t>2.</w:t>
            </w:r>
            <w:r>
              <w:rPr>
                <w:rFonts w:ascii="Arial" w:hAnsi="Arial" w:cs="Arial"/>
                <w:position w:val="9"/>
                <w:sz w:val="16"/>
                <w:szCs w:val="16"/>
              </w:rPr>
              <w:t xml:space="preserve"> </w:t>
            </w:r>
            <w:r w:rsidR="00653F5D" w:rsidRPr="00AD772C">
              <w:rPr>
                <w:rFonts w:ascii="Arial" w:hAnsi="Arial" w:cs="Arial"/>
                <w:b/>
                <w:sz w:val="16"/>
                <w:szCs w:val="16"/>
              </w:rPr>
              <w:t>Titre et description de la (des) SC ou de la SR :</w:t>
            </w:r>
          </w:p>
          <w:p w:rsidR="00653F5D" w:rsidRPr="002524B7" w:rsidRDefault="00653F5D" w:rsidP="00BD37F3">
            <w:pPr>
              <w:rPr>
                <w:rFonts w:ascii="Arial" w:hAnsi="Arial" w:cs="Arial"/>
                <w:b/>
                <w:i/>
                <w:sz w:val="16"/>
                <w:szCs w:val="16"/>
              </w:rPr>
            </w:pPr>
            <w:r w:rsidRPr="002524B7">
              <w:rPr>
                <w:rFonts w:ascii="Arial" w:hAnsi="Arial" w:cs="Arial"/>
                <w:i/>
                <w:position w:val="9"/>
                <w:sz w:val="16"/>
                <w:szCs w:val="16"/>
              </w:rPr>
              <w:t xml:space="preserve">SC/SR </w:t>
            </w:r>
            <w:proofErr w:type="spellStart"/>
            <w:r w:rsidRPr="002524B7">
              <w:rPr>
                <w:rFonts w:ascii="Arial" w:hAnsi="Arial" w:cs="Arial"/>
                <w:i/>
                <w:position w:val="9"/>
                <w:sz w:val="16"/>
                <w:szCs w:val="16"/>
              </w:rPr>
              <w:t>title</w:t>
            </w:r>
            <w:proofErr w:type="spellEnd"/>
            <w:r w:rsidRPr="002524B7">
              <w:rPr>
                <w:rFonts w:ascii="Arial" w:hAnsi="Arial" w:cs="Arial"/>
                <w:i/>
                <w:position w:val="9"/>
                <w:sz w:val="16"/>
                <w:szCs w:val="16"/>
              </w:rPr>
              <w:t xml:space="preserve"> &amp; description : </w:t>
            </w:r>
          </w:p>
          <w:p w:rsidR="00653F5D" w:rsidRPr="00AD772C" w:rsidRDefault="00653F5D">
            <w:pPr>
              <w:rPr>
                <w:rFonts w:ascii="Arial" w:hAnsi="Arial" w:cs="Arial"/>
                <w:b/>
                <w:sz w:val="16"/>
                <w:szCs w:val="16"/>
                <w:highlight w:val="lightGray"/>
              </w:rPr>
            </w:pPr>
          </w:p>
        </w:tc>
      </w:tr>
      <w:tr w:rsidR="00653F5D" w:rsidRPr="00AD772C" w:rsidTr="00AD772C">
        <w:trPr>
          <w:trHeight w:val="867"/>
        </w:trPr>
        <w:tc>
          <w:tcPr>
            <w:tcW w:w="9390" w:type="dxa"/>
            <w:gridSpan w:val="3"/>
          </w:tcPr>
          <w:p w:rsidR="00653F5D" w:rsidRPr="00AD772C" w:rsidRDefault="00653F5D" w:rsidP="001C27FB">
            <w:pPr>
              <w:spacing w:line="240" w:lineRule="exact"/>
              <w:rPr>
                <w:rFonts w:ascii="Arial" w:hAnsi="Arial" w:cs="Arial"/>
                <w:sz w:val="16"/>
                <w:szCs w:val="16"/>
              </w:rPr>
            </w:pPr>
            <w:r w:rsidRPr="00C42FAF">
              <w:rPr>
                <w:rFonts w:ascii="Arial" w:hAnsi="Arial" w:cs="Arial"/>
                <w:position w:val="9"/>
                <w:sz w:val="14"/>
                <w:szCs w:val="14"/>
              </w:rPr>
              <w:t>3.</w:t>
            </w:r>
            <w:r w:rsidRPr="00AD772C">
              <w:rPr>
                <w:rFonts w:ascii="Arial" w:hAnsi="Arial" w:cs="Arial"/>
                <w:position w:val="9"/>
                <w:sz w:val="16"/>
                <w:szCs w:val="16"/>
              </w:rPr>
              <w:t xml:space="preserve"> </w:t>
            </w:r>
            <w:r w:rsidRPr="00AD772C">
              <w:rPr>
                <w:rFonts w:ascii="Arial" w:hAnsi="Arial" w:cs="Arial"/>
                <w:b/>
                <w:sz w:val="16"/>
                <w:szCs w:val="16"/>
              </w:rPr>
              <w:t>Applicabilité :</w:t>
            </w:r>
          </w:p>
          <w:p w:rsidR="00653F5D" w:rsidRPr="002524B7" w:rsidRDefault="00653F5D" w:rsidP="001C27FB">
            <w:pPr>
              <w:rPr>
                <w:rFonts w:ascii="Arial" w:eastAsia="Calibri" w:hAnsi="Arial" w:cs="Arial"/>
                <w:i/>
                <w:sz w:val="16"/>
                <w:szCs w:val="16"/>
              </w:rPr>
            </w:pPr>
            <w:proofErr w:type="spellStart"/>
            <w:r w:rsidRPr="002524B7">
              <w:rPr>
                <w:rFonts w:ascii="Arial" w:hAnsi="Arial" w:cs="Arial"/>
                <w:i/>
                <w:sz w:val="16"/>
                <w:szCs w:val="16"/>
              </w:rPr>
              <w:t>Applicability</w:t>
            </w:r>
            <w:proofErr w:type="spellEnd"/>
            <w:r w:rsidR="00002503" w:rsidRPr="002524B7">
              <w:rPr>
                <w:rFonts w:ascii="Arial" w:hAnsi="Arial" w:cs="Arial"/>
                <w:i/>
                <w:sz w:val="16"/>
                <w:szCs w:val="16"/>
              </w:rPr>
              <w:t xml:space="preserve"> : </w:t>
            </w:r>
          </w:p>
          <w:p w:rsidR="00653F5D" w:rsidRPr="00AD772C" w:rsidRDefault="00653F5D">
            <w:pPr>
              <w:rPr>
                <w:rFonts w:ascii="Arial" w:hAnsi="Arial" w:cs="Arial"/>
                <w:b/>
                <w:sz w:val="16"/>
                <w:szCs w:val="16"/>
                <w:highlight w:val="lightGray"/>
              </w:rPr>
            </w:pPr>
          </w:p>
        </w:tc>
      </w:tr>
      <w:tr w:rsidR="00653F5D" w:rsidRPr="00975D6C" w:rsidTr="00AD772C">
        <w:trPr>
          <w:trHeight w:val="1171"/>
        </w:trPr>
        <w:tc>
          <w:tcPr>
            <w:tcW w:w="9390" w:type="dxa"/>
            <w:gridSpan w:val="3"/>
          </w:tcPr>
          <w:p w:rsidR="00653F5D" w:rsidRPr="00AD772C" w:rsidRDefault="00653F5D" w:rsidP="001C27FB">
            <w:pPr>
              <w:rPr>
                <w:rFonts w:ascii="Arial" w:hAnsi="Arial" w:cs="Arial"/>
                <w:sz w:val="16"/>
                <w:szCs w:val="16"/>
              </w:rPr>
            </w:pPr>
            <w:r w:rsidRPr="00C42FAF">
              <w:rPr>
                <w:rFonts w:ascii="Arial" w:hAnsi="Arial" w:cs="Arial"/>
                <w:position w:val="9"/>
                <w:sz w:val="14"/>
                <w:szCs w:val="14"/>
              </w:rPr>
              <w:t>4.</w:t>
            </w:r>
            <w:r w:rsidRPr="00AD772C">
              <w:rPr>
                <w:rFonts w:ascii="Arial" w:hAnsi="Arial" w:cs="Arial"/>
                <w:position w:val="9"/>
                <w:sz w:val="16"/>
                <w:szCs w:val="16"/>
              </w:rPr>
              <w:t xml:space="preserve"> </w:t>
            </w:r>
            <w:r w:rsidRPr="00AD772C">
              <w:rPr>
                <w:rFonts w:ascii="Arial" w:hAnsi="Arial" w:cs="Arial"/>
                <w:b/>
                <w:sz w:val="16"/>
                <w:szCs w:val="16"/>
              </w:rPr>
              <w:t>Liste des pièces (description/réf./</w:t>
            </w:r>
            <w:proofErr w:type="spellStart"/>
            <w:r w:rsidRPr="00AD772C">
              <w:rPr>
                <w:rFonts w:ascii="Arial" w:hAnsi="Arial" w:cs="Arial"/>
                <w:b/>
                <w:sz w:val="16"/>
                <w:szCs w:val="16"/>
              </w:rPr>
              <w:t>qté</w:t>
            </w:r>
            <w:proofErr w:type="spellEnd"/>
            <w:r w:rsidRPr="00AD772C">
              <w:rPr>
                <w:rFonts w:ascii="Arial" w:hAnsi="Arial" w:cs="Arial"/>
                <w:b/>
                <w:sz w:val="16"/>
                <w:szCs w:val="16"/>
              </w:rPr>
              <w:t>) :</w:t>
            </w:r>
          </w:p>
          <w:p w:rsidR="00653F5D" w:rsidRPr="002524B7" w:rsidRDefault="00653F5D" w:rsidP="001C27FB">
            <w:pPr>
              <w:rPr>
                <w:rFonts w:ascii="Arial" w:eastAsia="Calibri" w:hAnsi="Arial" w:cs="Arial"/>
                <w:i/>
                <w:sz w:val="16"/>
                <w:szCs w:val="16"/>
                <w:lang w:val="en-US"/>
              </w:rPr>
            </w:pPr>
            <w:r w:rsidRPr="002524B7">
              <w:rPr>
                <w:rFonts w:ascii="Arial" w:hAnsi="Arial" w:cs="Arial"/>
                <w:i/>
                <w:sz w:val="16"/>
                <w:szCs w:val="16"/>
                <w:lang w:val="en-US"/>
              </w:rPr>
              <w:t>List of parts (description/Part-No/</w:t>
            </w:r>
            <w:proofErr w:type="spellStart"/>
            <w:r w:rsidRPr="002524B7">
              <w:rPr>
                <w:rFonts w:ascii="Arial" w:hAnsi="Arial" w:cs="Arial"/>
                <w:i/>
                <w:sz w:val="16"/>
                <w:szCs w:val="16"/>
                <w:lang w:val="en-US"/>
              </w:rPr>
              <w:t>Qty</w:t>
            </w:r>
            <w:proofErr w:type="spellEnd"/>
            <w:r w:rsidRPr="002524B7">
              <w:rPr>
                <w:rFonts w:ascii="Arial" w:hAnsi="Arial" w:cs="Arial"/>
                <w:i/>
                <w:sz w:val="16"/>
                <w:szCs w:val="16"/>
                <w:lang w:val="en-US"/>
              </w:rPr>
              <w:t xml:space="preserve">) : </w:t>
            </w:r>
          </w:p>
          <w:p w:rsidR="00653F5D" w:rsidRPr="00AD772C" w:rsidRDefault="00653F5D">
            <w:pPr>
              <w:rPr>
                <w:rFonts w:ascii="Arial" w:hAnsi="Arial" w:cs="Arial"/>
                <w:b/>
                <w:sz w:val="16"/>
                <w:szCs w:val="16"/>
                <w:highlight w:val="lightGray"/>
                <w:lang w:val="en-US"/>
              </w:rPr>
            </w:pPr>
          </w:p>
        </w:tc>
      </w:tr>
      <w:tr w:rsidR="00653F5D" w:rsidRPr="00975D6C" w:rsidTr="00AD772C">
        <w:trPr>
          <w:trHeight w:val="1461"/>
        </w:trPr>
        <w:tc>
          <w:tcPr>
            <w:tcW w:w="9390" w:type="dxa"/>
            <w:gridSpan w:val="3"/>
          </w:tcPr>
          <w:p w:rsidR="00653F5D" w:rsidRPr="00AD772C" w:rsidRDefault="00653F5D" w:rsidP="00C42FAF">
            <w:pPr>
              <w:rPr>
                <w:rFonts w:ascii="Arial" w:hAnsi="Arial" w:cs="Arial"/>
                <w:sz w:val="16"/>
                <w:szCs w:val="16"/>
              </w:rPr>
            </w:pPr>
            <w:r w:rsidRPr="00C42FAF">
              <w:rPr>
                <w:rFonts w:ascii="Arial" w:hAnsi="Arial" w:cs="Arial"/>
                <w:position w:val="9"/>
                <w:sz w:val="14"/>
                <w:szCs w:val="14"/>
              </w:rPr>
              <w:t>5.</w:t>
            </w:r>
            <w:r w:rsidRPr="00AD772C">
              <w:rPr>
                <w:rFonts w:ascii="Arial" w:hAnsi="Arial" w:cs="Arial"/>
                <w:position w:val="9"/>
                <w:sz w:val="16"/>
                <w:szCs w:val="16"/>
              </w:rPr>
              <w:t xml:space="preserve"> </w:t>
            </w:r>
            <w:r w:rsidRPr="00AD772C">
              <w:rPr>
                <w:rFonts w:ascii="Arial" w:hAnsi="Arial" w:cs="Arial"/>
                <w:b/>
                <w:sz w:val="16"/>
                <w:szCs w:val="16"/>
              </w:rPr>
              <w:t xml:space="preserve">Limitations opérationnelles/manuels de l'aéronef impactés. Une copie de ces manuels est fournie au propriétaire de l'aéronef ou </w:t>
            </w:r>
            <w:ins w:id="0" w:author="SABATIER Raphael" w:date="2020-03-15T19:09:00Z">
              <w:r w:rsidR="00C607BB" w:rsidRPr="00C607BB">
                <w:rPr>
                  <w:rFonts w:ascii="Arial" w:hAnsi="Arial" w:cs="Arial"/>
                  <w:b/>
                  <w:sz w:val="16"/>
                  <w:szCs w:val="16"/>
                </w:rPr>
                <w:t>à l’organisme de gestion du maintien de navigabilité agréé</w:t>
              </w:r>
              <w:r w:rsidR="00C607BB" w:rsidRPr="00C607BB" w:rsidDel="00C607BB">
                <w:rPr>
                  <w:rFonts w:ascii="Arial" w:hAnsi="Arial" w:cs="Arial"/>
                  <w:b/>
                  <w:sz w:val="16"/>
                  <w:szCs w:val="16"/>
                </w:rPr>
                <w:t xml:space="preserve"> </w:t>
              </w:r>
            </w:ins>
            <w:del w:id="1" w:author="SABATIER Raphael" w:date="2020-03-15T19:09:00Z">
              <w:r w:rsidRPr="00AD772C" w:rsidDel="00C607BB">
                <w:rPr>
                  <w:rFonts w:ascii="Arial" w:hAnsi="Arial" w:cs="Arial"/>
                  <w:b/>
                  <w:sz w:val="16"/>
                  <w:szCs w:val="16"/>
                </w:rPr>
                <w:delText xml:space="preserve">au CAMO </w:delText>
              </w:r>
            </w:del>
            <w:r w:rsidRPr="00AD772C">
              <w:rPr>
                <w:rFonts w:ascii="Arial" w:hAnsi="Arial" w:cs="Arial"/>
                <w:b/>
                <w:sz w:val="16"/>
                <w:szCs w:val="16"/>
              </w:rPr>
              <w:t>en charge de l’aéronef :</w:t>
            </w:r>
          </w:p>
          <w:p w:rsidR="00653F5D" w:rsidRPr="002524B7" w:rsidRDefault="00653F5D" w:rsidP="001C27FB">
            <w:pPr>
              <w:rPr>
                <w:rFonts w:ascii="Arial" w:hAnsi="Arial" w:cs="Arial"/>
                <w:i/>
                <w:sz w:val="16"/>
                <w:szCs w:val="16"/>
                <w:lang w:val="en-US"/>
              </w:rPr>
            </w:pPr>
            <w:r w:rsidRPr="002524B7">
              <w:rPr>
                <w:rFonts w:ascii="Arial" w:hAnsi="Arial" w:cs="Arial"/>
                <w:i/>
                <w:sz w:val="16"/>
                <w:szCs w:val="16"/>
                <w:lang w:val="en-US"/>
              </w:rPr>
              <w:t xml:space="preserve">Operational limitations/affected aircraft manuals. Copies of these manuals are provided to the aircraft owner : </w:t>
            </w:r>
          </w:p>
          <w:p w:rsidR="00653F5D" w:rsidRPr="00AD772C" w:rsidRDefault="00653F5D" w:rsidP="00002503">
            <w:pPr>
              <w:spacing w:before="77"/>
              <w:rPr>
                <w:rFonts w:ascii="Arial" w:hAnsi="Arial" w:cs="Arial"/>
                <w:sz w:val="16"/>
                <w:szCs w:val="16"/>
                <w:highlight w:val="lightGray"/>
                <w:lang w:val="en-US"/>
              </w:rPr>
            </w:pPr>
          </w:p>
          <w:p w:rsidR="00653F5D" w:rsidRPr="00AD772C" w:rsidRDefault="00653F5D" w:rsidP="00002503">
            <w:pPr>
              <w:spacing w:before="77"/>
              <w:rPr>
                <w:rFonts w:ascii="Arial" w:eastAsia="Calibri" w:hAnsi="Arial" w:cs="Arial"/>
                <w:sz w:val="16"/>
                <w:szCs w:val="16"/>
                <w:highlight w:val="lightGray"/>
                <w:lang w:val="en-US"/>
              </w:rPr>
            </w:pPr>
          </w:p>
          <w:p w:rsidR="00653F5D" w:rsidRPr="00AD772C" w:rsidRDefault="00653F5D">
            <w:pPr>
              <w:rPr>
                <w:rFonts w:ascii="Arial" w:hAnsi="Arial" w:cs="Arial"/>
                <w:b/>
                <w:sz w:val="16"/>
                <w:szCs w:val="16"/>
                <w:highlight w:val="lightGray"/>
                <w:lang w:val="en-US"/>
              </w:rPr>
            </w:pPr>
          </w:p>
        </w:tc>
      </w:tr>
      <w:tr w:rsidR="00562192" w:rsidRPr="00975D6C" w:rsidTr="00C42FAF">
        <w:trPr>
          <w:trHeight w:val="1463"/>
        </w:trPr>
        <w:tc>
          <w:tcPr>
            <w:tcW w:w="9390" w:type="dxa"/>
            <w:gridSpan w:val="3"/>
          </w:tcPr>
          <w:p w:rsidR="00562192" w:rsidRPr="00AD772C" w:rsidRDefault="00562192" w:rsidP="001C27FB">
            <w:pPr>
              <w:rPr>
                <w:rFonts w:ascii="Arial" w:hAnsi="Arial" w:cs="Arial"/>
                <w:sz w:val="16"/>
                <w:szCs w:val="16"/>
              </w:rPr>
            </w:pPr>
            <w:r w:rsidRPr="00C42FAF">
              <w:rPr>
                <w:rFonts w:ascii="Arial" w:hAnsi="Arial" w:cs="Arial"/>
                <w:position w:val="9"/>
                <w:sz w:val="14"/>
                <w:szCs w:val="14"/>
              </w:rPr>
              <w:t>6.</w:t>
            </w:r>
            <w:r w:rsidRPr="00AD772C">
              <w:rPr>
                <w:rFonts w:ascii="Arial" w:hAnsi="Arial" w:cs="Arial"/>
                <w:position w:val="9"/>
                <w:sz w:val="16"/>
                <w:szCs w:val="16"/>
              </w:rPr>
              <w:t xml:space="preserve"> </w:t>
            </w:r>
            <w:r w:rsidRPr="00AD772C">
              <w:rPr>
                <w:rFonts w:ascii="Arial" w:hAnsi="Arial" w:cs="Arial"/>
                <w:b/>
                <w:sz w:val="16"/>
                <w:szCs w:val="16"/>
              </w:rPr>
              <w:t>Documents utilisés pour le développement et l'intégration de cette (ces) SC ou de la SR :</w:t>
            </w:r>
          </w:p>
          <w:p w:rsidR="00562192" w:rsidRPr="002524B7" w:rsidRDefault="00562192" w:rsidP="001C27FB">
            <w:pPr>
              <w:rPr>
                <w:rFonts w:ascii="Arial" w:hAnsi="Arial" w:cs="Arial"/>
                <w:i/>
                <w:sz w:val="16"/>
                <w:szCs w:val="16"/>
                <w:lang w:val="en-US"/>
              </w:rPr>
            </w:pPr>
            <w:r w:rsidRPr="002524B7">
              <w:rPr>
                <w:rFonts w:ascii="Arial" w:hAnsi="Arial" w:cs="Arial"/>
                <w:i/>
                <w:sz w:val="16"/>
                <w:szCs w:val="16"/>
                <w:lang w:val="en-US"/>
              </w:rPr>
              <w:t xml:space="preserve">Documents used for the development and embodiment of this SC/SR : </w:t>
            </w:r>
          </w:p>
          <w:p w:rsidR="00562192" w:rsidRPr="00AD772C" w:rsidDel="00B01961" w:rsidRDefault="00562192" w:rsidP="00002503">
            <w:pPr>
              <w:spacing w:before="77"/>
              <w:rPr>
                <w:del w:id="2" w:author="SABATIER Raphael" w:date="2020-03-15T19:21:00Z"/>
                <w:rFonts w:ascii="Arial" w:hAnsi="Arial" w:cs="Arial"/>
                <w:sz w:val="16"/>
                <w:szCs w:val="16"/>
                <w:highlight w:val="lightGray"/>
                <w:lang w:val="en-US"/>
              </w:rPr>
            </w:pPr>
          </w:p>
          <w:p w:rsidR="00562192" w:rsidRDefault="00562192" w:rsidP="00002503">
            <w:pPr>
              <w:spacing w:before="77"/>
              <w:rPr>
                <w:rFonts w:ascii="Arial" w:hAnsi="Arial" w:cs="Arial"/>
                <w:sz w:val="16"/>
                <w:szCs w:val="16"/>
                <w:highlight w:val="lightGray"/>
                <w:lang w:val="en-US"/>
              </w:rPr>
            </w:pPr>
          </w:p>
          <w:p w:rsidR="001C27FB" w:rsidRPr="00AD772C" w:rsidRDefault="001C27FB" w:rsidP="00002503">
            <w:pPr>
              <w:spacing w:before="77"/>
              <w:rPr>
                <w:rFonts w:ascii="Arial" w:hAnsi="Arial" w:cs="Arial"/>
                <w:sz w:val="16"/>
                <w:szCs w:val="16"/>
                <w:highlight w:val="lightGray"/>
                <w:lang w:val="en-US"/>
              </w:rPr>
            </w:pPr>
          </w:p>
          <w:p w:rsidR="00562192" w:rsidRPr="00AD772C" w:rsidRDefault="00562192" w:rsidP="002524B7">
            <w:pPr>
              <w:spacing w:before="63"/>
              <w:rPr>
                <w:rFonts w:ascii="Arial" w:hAnsi="Arial" w:cs="Arial"/>
                <w:b/>
                <w:sz w:val="16"/>
                <w:szCs w:val="16"/>
              </w:rPr>
            </w:pPr>
            <w:r w:rsidRPr="00AD772C">
              <w:rPr>
                <w:rFonts w:ascii="Arial" w:hAnsi="Arial" w:cs="Arial"/>
                <w:b/>
                <w:sz w:val="16"/>
                <w:szCs w:val="16"/>
              </w:rPr>
              <w:t xml:space="preserve">* Une copie des documents repérés d'un astérisque est </w:t>
            </w:r>
            <w:r w:rsidR="00031597" w:rsidRPr="00AD772C">
              <w:rPr>
                <w:rFonts w:ascii="Arial" w:hAnsi="Arial" w:cs="Arial"/>
                <w:b/>
                <w:sz w:val="16"/>
                <w:szCs w:val="16"/>
              </w:rPr>
              <w:t>remise</w:t>
            </w:r>
            <w:r w:rsidRPr="00AD772C">
              <w:rPr>
                <w:rFonts w:ascii="Arial" w:hAnsi="Arial" w:cs="Arial"/>
                <w:b/>
                <w:sz w:val="16"/>
                <w:szCs w:val="16"/>
              </w:rPr>
              <w:t xml:space="preserve"> au</w:t>
            </w:r>
            <w:r w:rsidR="00975D6C">
              <w:rPr>
                <w:rFonts w:ascii="Arial" w:hAnsi="Arial" w:cs="Arial"/>
                <w:b/>
                <w:sz w:val="16"/>
                <w:szCs w:val="16"/>
              </w:rPr>
              <w:t xml:space="preserve"> propriétaire de l'aéronef ou </w:t>
            </w:r>
            <w:ins w:id="3" w:author="SABATIER Raphael" w:date="2020-03-15T19:05:00Z">
              <w:r w:rsidR="00743FED">
                <w:rPr>
                  <w:rFonts w:ascii="Arial" w:hAnsi="Arial" w:cs="Arial"/>
                  <w:b/>
                  <w:sz w:val="16"/>
                  <w:szCs w:val="16"/>
                </w:rPr>
                <w:t xml:space="preserve">à </w:t>
              </w:r>
            </w:ins>
            <w:ins w:id="4" w:author="SABATIER Raphael" w:date="2020-03-15T19:01:00Z">
              <w:r w:rsidR="00975D6C">
                <w:rPr>
                  <w:rFonts w:ascii="Arial" w:hAnsi="Arial" w:cs="Arial"/>
                  <w:b/>
                  <w:sz w:val="16"/>
                  <w:szCs w:val="16"/>
                </w:rPr>
                <w:t xml:space="preserve">l’organisme </w:t>
              </w:r>
            </w:ins>
            <w:ins w:id="5" w:author="SABATIER Raphael" w:date="2020-03-15T19:02:00Z">
              <w:r w:rsidR="00B00CFD">
                <w:rPr>
                  <w:rFonts w:ascii="Arial" w:hAnsi="Arial" w:cs="Arial"/>
                  <w:b/>
                  <w:sz w:val="16"/>
                  <w:szCs w:val="16"/>
                </w:rPr>
                <w:t>de gestion</w:t>
              </w:r>
            </w:ins>
            <w:ins w:id="6" w:author="SABATIER Raphael" w:date="2020-03-15T19:05:00Z">
              <w:r w:rsidR="00743FED">
                <w:rPr>
                  <w:rFonts w:ascii="Arial" w:hAnsi="Arial" w:cs="Arial"/>
                  <w:b/>
                  <w:sz w:val="16"/>
                  <w:szCs w:val="16"/>
                </w:rPr>
                <w:t xml:space="preserve"> du maintien</w:t>
              </w:r>
            </w:ins>
            <w:ins w:id="7" w:author="SABATIER Raphael" w:date="2020-03-15T19:02:00Z">
              <w:r w:rsidR="00B00CFD">
                <w:rPr>
                  <w:rFonts w:ascii="Arial" w:hAnsi="Arial" w:cs="Arial"/>
                  <w:b/>
                  <w:sz w:val="16"/>
                  <w:szCs w:val="16"/>
                </w:rPr>
                <w:t xml:space="preserve"> de navigabilité </w:t>
              </w:r>
            </w:ins>
            <w:ins w:id="8" w:author="SABATIER Raphael" w:date="2020-03-15T19:01:00Z">
              <w:r w:rsidR="00975D6C">
                <w:rPr>
                  <w:rFonts w:ascii="Arial" w:hAnsi="Arial" w:cs="Arial"/>
                  <w:b/>
                  <w:sz w:val="16"/>
                  <w:szCs w:val="16"/>
                </w:rPr>
                <w:t>agréé</w:t>
              </w:r>
            </w:ins>
            <w:r w:rsidRPr="00AD772C">
              <w:rPr>
                <w:rFonts w:ascii="Arial" w:hAnsi="Arial" w:cs="Arial"/>
                <w:b/>
                <w:sz w:val="16"/>
                <w:szCs w:val="16"/>
              </w:rPr>
              <w:t xml:space="preserve"> </w:t>
            </w:r>
            <w:del w:id="9" w:author="SABATIER Raphael" w:date="2020-03-15T19:02:00Z">
              <w:r w:rsidRPr="00AD772C" w:rsidDel="00B00CFD">
                <w:rPr>
                  <w:rFonts w:ascii="Arial" w:hAnsi="Arial" w:cs="Arial"/>
                  <w:b/>
                  <w:sz w:val="16"/>
                  <w:szCs w:val="16"/>
                </w:rPr>
                <w:delText xml:space="preserve">CAMO </w:delText>
              </w:r>
            </w:del>
            <w:r w:rsidRPr="00AD772C">
              <w:rPr>
                <w:rFonts w:ascii="Arial" w:hAnsi="Arial" w:cs="Arial"/>
                <w:b/>
                <w:sz w:val="16"/>
                <w:szCs w:val="16"/>
              </w:rPr>
              <w:t>en charge de l’aéronef.</w:t>
            </w:r>
          </w:p>
          <w:p w:rsidR="00562192" w:rsidRPr="002524B7" w:rsidRDefault="00562192" w:rsidP="001C27FB">
            <w:pPr>
              <w:rPr>
                <w:rFonts w:ascii="Arial" w:eastAsia="Calibri" w:hAnsi="Arial" w:cs="Arial"/>
                <w:i/>
                <w:sz w:val="16"/>
                <w:szCs w:val="16"/>
                <w:lang w:val="en-US"/>
              </w:rPr>
            </w:pPr>
            <w:r w:rsidRPr="002524B7">
              <w:rPr>
                <w:rFonts w:ascii="Arial" w:hAnsi="Arial" w:cs="Arial"/>
                <w:i/>
                <w:sz w:val="16"/>
                <w:szCs w:val="16"/>
                <w:lang w:val="en-US"/>
              </w:rPr>
              <w:t xml:space="preserve">Copies of the documents marked with an asterisk </w:t>
            </w:r>
            <w:proofErr w:type="gramStart"/>
            <w:r w:rsidRPr="002524B7">
              <w:rPr>
                <w:rFonts w:ascii="Arial" w:hAnsi="Arial" w:cs="Arial"/>
                <w:i/>
                <w:sz w:val="16"/>
                <w:szCs w:val="16"/>
                <w:lang w:val="en-US"/>
              </w:rPr>
              <w:t>are handed</w:t>
            </w:r>
            <w:proofErr w:type="gramEnd"/>
            <w:r w:rsidRPr="002524B7">
              <w:rPr>
                <w:rFonts w:ascii="Arial" w:hAnsi="Arial" w:cs="Arial"/>
                <w:i/>
                <w:sz w:val="16"/>
                <w:szCs w:val="16"/>
                <w:lang w:val="en-US"/>
              </w:rPr>
              <w:t xml:space="preserve"> to the aircraft owner.</w:t>
            </w:r>
          </w:p>
        </w:tc>
      </w:tr>
      <w:tr w:rsidR="00562192" w:rsidRPr="00975D6C" w:rsidTr="00562192">
        <w:tc>
          <w:tcPr>
            <w:tcW w:w="9390" w:type="dxa"/>
            <w:gridSpan w:val="3"/>
          </w:tcPr>
          <w:p w:rsidR="00562192" w:rsidRPr="00AD772C" w:rsidRDefault="00562192" w:rsidP="001C27FB">
            <w:pPr>
              <w:rPr>
                <w:rFonts w:ascii="Arial" w:hAnsi="Arial" w:cs="Arial"/>
                <w:sz w:val="16"/>
                <w:szCs w:val="16"/>
              </w:rPr>
            </w:pPr>
            <w:r w:rsidRPr="00C42FAF">
              <w:rPr>
                <w:rFonts w:ascii="Arial" w:hAnsi="Arial" w:cs="Arial"/>
                <w:position w:val="9"/>
                <w:sz w:val="14"/>
                <w:szCs w:val="14"/>
              </w:rPr>
              <w:t>7.</w:t>
            </w:r>
            <w:r w:rsidRPr="00AD772C">
              <w:rPr>
                <w:rFonts w:ascii="Arial" w:hAnsi="Arial" w:cs="Arial"/>
                <w:position w:val="9"/>
                <w:sz w:val="16"/>
                <w:szCs w:val="16"/>
              </w:rPr>
              <w:t xml:space="preserve"> </w:t>
            </w:r>
            <w:r w:rsidRPr="00AD772C">
              <w:rPr>
                <w:rFonts w:ascii="Arial" w:hAnsi="Arial" w:cs="Arial"/>
                <w:b/>
                <w:sz w:val="16"/>
                <w:szCs w:val="16"/>
              </w:rPr>
              <w:t xml:space="preserve">Instructions pour le maintien de la navigabilité. Une copie des modifications de ces instructions est </w:t>
            </w:r>
            <w:ins w:id="10" w:author="SABATIER Raphael" w:date="2020-03-15T19:06:00Z">
              <w:r w:rsidR="00743FED">
                <w:rPr>
                  <w:rFonts w:ascii="Arial" w:hAnsi="Arial" w:cs="Arial"/>
                  <w:b/>
                  <w:sz w:val="16"/>
                  <w:szCs w:val="16"/>
                </w:rPr>
                <w:t>transmise</w:t>
              </w:r>
            </w:ins>
            <w:del w:id="11" w:author="SABATIER Raphael" w:date="2020-03-15T19:04:00Z">
              <w:r w:rsidRPr="00AD772C" w:rsidDel="00743FED">
                <w:rPr>
                  <w:rFonts w:ascii="Arial" w:hAnsi="Arial" w:cs="Arial"/>
                  <w:b/>
                  <w:sz w:val="16"/>
                  <w:szCs w:val="16"/>
                </w:rPr>
                <w:delText>fournie</w:delText>
              </w:r>
            </w:del>
            <w:r w:rsidRPr="00AD772C">
              <w:rPr>
                <w:rFonts w:ascii="Arial" w:hAnsi="Arial" w:cs="Arial"/>
                <w:b/>
                <w:sz w:val="16"/>
                <w:szCs w:val="16"/>
              </w:rPr>
              <w:t xml:space="preserve"> au propriétaire de l'aéronef ou </w:t>
            </w:r>
            <w:ins w:id="12" w:author="SABATIER Raphael" w:date="2020-03-15T19:06:00Z">
              <w:r w:rsidR="00743FED">
                <w:rPr>
                  <w:rFonts w:ascii="Arial" w:hAnsi="Arial" w:cs="Arial"/>
                  <w:b/>
                  <w:sz w:val="16"/>
                  <w:szCs w:val="16"/>
                </w:rPr>
                <w:t>à l’organisme de gestion du maintien de navigabilité agréé</w:t>
              </w:r>
              <w:r w:rsidR="00743FED" w:rsidRPr="00AD772C">
                <w:rPr>
                  <w:rFonts w:ascii="Arial" w:hAnsi="Arial" w:cs="Arial"/>
                  <w:b/>
                  <w:sz w:val="16"/>
                  <w:szCs w:val="16"/>
                </w:rPr>
                <w:t xml:space="preserve"> </w:t>
              </w:r>
            </w:ins>
            <w:del w:id="13" w:author="SABATIER Raphael" w:date="2020-03-15T19:06:00Z">
              <w:r w:rsidRPr="00AD772C" w:rsidDel="00743FED">
                <w:rPr>
                  <w:rFonts w:ascii="Arial" w:hAnsi="Arial" w:cs="Arial"/>
                  <w:b/>
                  <w:sz w:val="16"/>
                  <w:szCs w:val="16"/>
                </w:rPr>
                <w:delText xml:space="preserve">au CAMO </w:delText>
              </w:r>
            </w:del>
            <w:r w:rsidRPr="00AD772C">
              <w:rPr>
                <w:rFonts w:ascii="Arial" w:hAnsi="Arial" w:cs="Arial"/>
                <w:b/>
                <w:sz w:val="16"/>
                <w:szCs w:val="16"/>
              </w:rPr>
              <w:t>en charge de l’aéronef :</w:t>
            </w:r>
            <w:r w:rsidRPr="00AD772C">
              <w:rPr>
                <w:rFonts w:ascii="Arial" w:hAnsi="Arial" w:cs="Arial"/>
                <w:sz w:val="16"/>
                <w:szCs w:val="16"/>
              </w:rPr>
              <w:t xml:space="preserve"> </w:t>
            </w:r>
          </w:p>
          <w:p w:rsidR="00562192" w:rsidRPr="002524B7" w:rsidRDefault="00562192" w:rsidP="001C27FB">
            <w:pPr>
              <w:rPr>
                <w:rFonts w:ascii="Arial" w:hAnsi="Arial" w:cs="Arial"/>
                <w:i/>
                <w:sz w:val="16"/>
                <w:szCs w:val="16"/>
                <w:lang w:val="en-US"/>
              </w:rPr>
            </w:pPr>
            <w:proofErr w:type="gramStart"/>
            <w:r w:rsidRPr="002524B7">
              <w:rPr>
                <w:rFonts w:ascii="Arial" w:hAnsi="Arial" w:cs="Arial"/>
                <w:i/>
                <w:sz w:val="16"/>
                <w:szCs w:val="16"/>
                <w:lang w:val="en-US"/>
              </w:rPr>
              <w:t>Instructions for continuing airworthiness.</w:t>
            </w:r>
            <w:proofErr w:type="gramEnd"/>
            <w:r w:rsidRPr="002524B7">
              <w:rPr>
                <w:rFonts w:ascii="Arial" w:hAnsi="Arial" w:cs="Arial"/>
                <w:i/>
                <w:sz w:val="16"/>
                <w:szCs w:val="16"/>
                <w:lang w:val="en-US"/>
              </w:rPr>
              <w:t xml:space="preserve"> Copies of these manuals are provided to the aircraft owner : </w:t>
            </w:r>
          </w:p>
          <w:p w:rsidR="00562192" w:rsidRPr="00AD772C" w:rsidRDefault="00562192" w:rsidP="00002503">
            <w:pPr>
              <w:spacing w:before="71"/>
              <w:rPr>
                <w:rFonts w:ascii="Arial" w:eastAsia="Calibri" w:hAnsi="Arial" w:cs="Arial"/>
                <w:sz w:val="16"/>
                <w:szCs w:val="16"/>
                <w:highlight w:val="lightGray"/>
                <w:lang w:val="en-US"/>
              </w:rPr>
            </w:pPr>
          </w:p>
          <w:p w:rsidR="00562192" w:rsidRPr="00AD772C" w:rsidRDefault="00562192">
            <w:pPr>
              <w:rPr>
                <w:rFonts w:ascii="Arial" w:hAnsi="Arial" w:cs="Arial"/>
                <w:b/>
                <w:sz w:val="16"/>
                <w:szCs w:val="16"/>
                <w:highlight w:val="lightGray"/>
                <w:lang w:val="en-US"/>
              </w:rPr>
            </w:pPr>
          </w:p>
        </w:tc>
      </w:tr>
      <w:tr w:rsidR="00562192" w:rsidRPr="00AD772C" w:rsidTr="00002503">
        <w:trPr>
          <w:trHeight w:val="958"/>
        </w:trPr>
        <w:tc>
          <w:tcPr>
            <w:tcW w:w="9390" w:type="dxa"/>
            <w:gridSpan w:val="3"/>
          </w:tcPr>
          <w:p w:rsidR="00562192" w:rsidRPr="00AD772C" w:rsidRDefault="00562192" w:rsidP="001C27FB">
            <w:pPr>
              <w:rPr>
                <w:rFonts w:ascii="Arial" w:hAnsi="Arial" w:cs="Arial"/>
                <w:sz w:val="16"/>
                <w:szCs w:val="16"/>
              </w:rPr>
            </w:pPr>
            <w:r w:rsidRPr="00C42FAF">
              <w:rPr>
                <w:rFonts w:ascii="Arial" w:hAnsi="Arial" w:cs="Arial"/>
                <w:position w:val="9"/>
                <w:sz w:val="14"/>
                <w:szCs w:val="14"/>
              </w:rPr>
              <w:t>8.</w:t>
            </w:r>
            <w:r w:rsidRPr="00AD772C">
              <w:rPr>
                <w:rFonts w:ascii="Arial" w:hAnsi="Arial" w:cs="Arial"/>
                <w:position w:val="9"/>
                <w:sz w:val="16"/>
                <w:szCs w:val="16"/>
              </w:rPr>
              <w:t xml:space="preserve"> </w:t>
            </w:r>
            <w:r w:rsidRPr="00AD772C">
              <w:rPr>
                <w:rFonts w:ascii="Arial" w:hAnsi="Arial" w:cs="Arial"/>
                <w:b/>
                <w:sz w:val="16"/>
                <w:szCs w:val="16"/>
              </w:rPr>
              <w:t>Autres informations :</w:t>
            </w:r>
          </w:p>
          <w:p w:rsidR="00562192" w:rsidRPr="002524B7" w:rsidRDefault="00562192" w:rsidP="001C27FB">
            <w:pPr>
              <w:rPr>
                <w:rFonts w:ascii="Arial" w:eastAsia="Calibri" w:hAnsi="Arial" w:cs="Arial"/>
                <w:i/>
                <w:sz w:val="16"/>
                <w:szCs w:val="16"/>
              </w:rPr>
            </w:pPr>
            <w:proofErr w:type="spellStart"/>
            <w:r w:rsidRPr="002524B7">
              <w:rPr>
                <w:rFonts w:ascii="Arial" w:eastAsia="Calibri" w:hAnsi="Arial" w:cs="Arial"/>
                <w:i/>
                <w:sz w:val="16"/>
                <w:szCs w:val="16"/>
              </w:rPr>
              <w:t>Other</w:t>
            </w:r>
            <w:proofErr w:type="spellEnd"/>
            <w:r w:rsidRPr="002524B7">
              <w:rPr>
                <w:rFonts w:ascii="Arial" w:eastAsia="Calibri" w:hAnsi="Arial" w:cs="Arial"/>
                <w:i/>
                <w:sz w:val="16"/>
                <w:szCs w:val="16"/>
              </w:rPr>
              <w:t xml:space="preserve"> information : </w:t>
            </w:r>
          </w:p>
          <w:p w:rsidR="00562192" w:rsidRPr="00AD772C" w:rsidRDefault="00562192">
            <w:pPr>
              <w:rPr>
                <w:rFonts w:ascii="Arial" w:hAnsi="Arial" w:cs="Arial"/>
                <w:b/>
                <w:sz w:val="16"/>
                <w:szCs w:val="16"/>
                <w:highlight w:val="lightGray"/>
              </w:rPr>
            </w:pPr>
          </w:p>
        </w:tc>
      </w:tr>
      <w:tr w:rsidR="00562192" w:rsidRPr="006A4758" w:rsidTr="001C27FB">
        <w:trPr>
          <w:trHeight w:val="598"/>
        </w:trPr>
        <w:tc>
          <w:tcPr>
            <w:tcW w:w="9390" w:type="dxa"/>
            <w:gridSpan w:val="3"/>
          </w:tcPr>
          <w:p w:rsidR="00562192" w:rsidRPr="00AD772C" w:rsidRDefault="00562192" w:rsidP="001C27FB">
            <w:pPr>
              <w:rPr>
                <w:rFonts w:ascii="Arial" w:hAnsi="Arial" w:cs="Arial"/>
                <w:sz w:val="16"/>
                <w:szCs w:val="16"/>
              </w:rPr>
            </w:pPr>
            <w:r w:rsidRPr="00C42FAF">
              <w:rPr>
                <w:rFonts w:ascii="Arial" w:hAnsi="Arial" w:cs="Arial"/>
                <w:position w:val="9"/>
                <w:sz w:val="14"/>
                <w:szCs w:val="14"/>
              </w:rPr>
              <w:t>9a.</w:t>
            </w:r>
            <w:r w:rsidRPr="00AD772C">
              <w:rPr>
                <w:rFonts w:ascii="Arial" w:hAnsi="Arial" w:cs="Arial"/>
                <w:position w:val="9"/>
                <w:sz w:val="16"/>
                <w:szCs w:val="16"/>
              </w:rPr>
              <w:t xml:space="preserve"> </w:t>
            </w:r>
            <w:r w:rsidRPr="00DA3792">
              <w:rPr>
                <w:rFonts w:ascii="Arial" w:hAnsi="Arial" w:cs="Arial"/>
                <w:sz w:val="28"/>
                <w:szCs w:val="28"/>
              </w:rPr>
              <w:t>□</w:t>
            </w:r>
            <w:r w:rsidRPr="00AD772C">
              <w:rPr>
                <w:rFonts w:ascii="Arial" w:hAnsi="Arial" w:cs="Arial"/>
                <w:sz w:val="16"/>
                <w:szCs w:val="16"/>
              </w:rPr>
              <w:t xml:space="preserve"> </w:t>
            </w:r>
            <w:r w:rsidRPr="00AD772C">
              <w:rPr>
                <w:rFonts w:ascii="Arial" w:hAnsi="Arial" w:cs="Arial"/>
                <w:b/>
                <w:sz w:val="16"/>
                <w:szCs w:val="16"/>
              </w:rPr>
              <w:t xml:space="preserve">Cette (ces) SC est (sont) conforme(s) aux exigences définies dans le 21A.90B(a) et aux paragraphes concernés </w:t>
            </w:r>
            <w:r w:rsidR="00DA3792" w:rsidRPr="00AD772C">
              <w:rPr>
                <w:rFonts w:ascii="Arial" w:hAnsi="Arial" w:cs="Arial"/>
                <w:b/>
                <w:sz w:val="16"/>
                <w:szCs w:val="16"/>
              </w:rPr>
              <w:t xml:space="preserve">des </w:t>
            </w:r>
            <w:r w:rsidR="00DA3792">
              <w:rPr>
                <w:rFonts w:ascii="Arial" w:hAnsi="Arial" w:cs="Arial"/>
                <w:b/>
                <w:sz w:val="16"/>
                <w:szCs w:val="16"/>
              </w:rPr>
              <w:t>CS</w:t>
            </w:r>
            <w:r w:rsidRPr="00AD772C">
              <w:rPr>
                <w:rFonts w:ascii="Arial" w:hAnsi="Arial" w:cs="Arial"/>
                <w:b/>
                <w:sz w:val="16"/>
                <w:szCs w:val="16"/>
              </w:rPr>
              <w:t>-STAN.</w:t>
            </w:r>
            <w:ins w:id="14" w:author="SABATIER Raphael" w:date="2020-03-15T19:10:00Z">
              <w:r w:rsidR="00C607BB">
                <w:rPr>
                  <w:rFonts w:ascii="Arial" w:hAnsi="Arial" w:cs="Arial"/>
                  <w:b/>
                  <w:sz w:val="16"/>
                  <w:szCs w:val="16"/>
                </w:rPr>
                <w:t xml:space="preserve"> </w:t>
              </w:r>
            </w:ins>
          </w:p>
          <w:p w:rsidR="00562192" w:rsidRDefault="00F071CD" w:rsidP="0042016C">
            <w:pPr>
              <w:rPr>
                <w:ins w:id="15" w:author="SABATIER Raphael" w:date="2020-03-15T19:14:00Z"/>
                <w:rFonts w:ascii="Arial" w:hAnsi="Arial" w:cs="Arial"/>
                <w:i/>
                <w:sz w:val="16"/>
                <w:szCs w:val="16"/>
                <w:lang w:val="en-US"/>
              </w:rPr>
            </w:pPr>
            <w:r w:rsidRPr="002524B7">
              <w:rPr>
                <w:rFonts w:ascii="Arial" w:hAnsi="Arial" w:cs="Arial"/>
                <w:i/>
                <w:sz w:val="16"/>
                <w:szCs w:val="16"/>
                <w:lang w:val="en-US"/>
              </w:rPr>
              <w:t xml:space="preserve">This SC complies with the criteria established in </w:t>
            </w:r>
            <w:proofErr w:type="gramStart"/>
            <w:r w:rsidRPr="002524B7">
              <w:rPr>
                <w:rFonts w:ascii="Arial" w:hAnsi="Arial" w:cs="Arial"/>
                <w:i/>
                <w:sz w:val="16"/>
                <w:szCs w:val="16"/>
                <w:lang w:val="en-US"/>
              </w:rPr>
              <w:t>21A.90B(</w:t>
            </w:r>
            <w:proofErr w:type="gramEnd"/>
            <w:r w:rsidRPr="002524B7">
              <w:rPr>
                <w:rFonts w:ascii="Arial" w:hAnsi="Arial" w:cs="Arial"/>
                <w:i/>
                <w:sz w:val="16"/>
                <w:szCs w:val="16"/>
                <w:lang w:val="en-US"/>
              </w:rPr>
              <w:t>a) and with the relevant paragraphs of CS-STAN.</w:t>
            </w:r>
          </w:p>
          <w:p w:rsidR="006A4758" w:rsidRDefault="006A4758" w:rsidP="0042016C">
            <w:pPr>
              <w:rPr>
                <w:ins w:id="16" w:author="SABATIER Raphael" w:date="2020-03-15T19:14:00Z"/>
                <w:rFonts w:ascii="Arial" w:hAnsi="Arial" w:cs="Arial"/>
                <w:i/>
                <w:sz w:val="16"/>
                <w:szCs w:val="16"/>
                <w:lang w:val="en-US"/>
              </w:rPr>
            </w:pPr>
          </w:p>
          <w:p w:rsidR="006A4758" w:rsidRPr="006A4758" w:rsidRDefault="006A4758" w:rsidP="0042016C">
            <w:pPr>
              <w:rPr>
                <w:rFonts w:ascii="Arial" w:hAnsi="Arial" w:cs="Arial"/>
                <w:i/>
                <w:sz w:val="16"/>
                <w:szCs w:val="16"/>
              </w:rPr>
            </w:pPr>
            <w:ins w:id="17" w:author="SABATIER Raphael" w:date="2020-03-15T19:14:00Z">
              <w:r w:rsidRPr="006A4758">
                <w:rPr>
                  <w:rFonts w:ascii="Arial" w:hAnsi="Arial" w:cs="Arial"/>
                  <w:i/>
                  <w:sz w:val="16"/>
                  <w:szCs w:val="16"/>
                </w:rPr>
                <w:t xml:space="preserve">Note : </w:t>
              </w:r>
              <w:r w:rsidRPr="00F379A2">
                <w:rPr>
                  <w:rFonts w:ascii="Arial" w:hAnsi="Arial" w:cs="Arial"/>
                  <w:sz w:val="16"/>
                  <w:szCs w:val="16"/>
                </w:rPr>
                <w:t>Des références réglementaires introduites par le règlement (UE) 2019/1383 non prises en compte dans les CS-STAN ne sont pas des motifs de non-conformité.</w:t>
              </w:r>
            </w:ins>
            <w:ins w:id="18" w:author="SABATIER Raphael" w:date="2020-03-15T19:15:00Z">
              <w:r w:rsidR="00F379A2" w:rsidRPr="00F379A2">
                <w:rPr>
                  <w:rFonts w:ascii="Arial" w:hAnsi="Arial" w:cs="Arial"/>
                  <w:sz w:val="16"/>
                  <w:szCs w:val="16"/>
                </w:rPr>
                <w:t xml:space="preserve"> (Ex : lire ML.A.801 au lieu de M.A.801)</w:t>
              </w:r>
            </w:ins>
          </w:p>
        </w:tc>
      </w:tr>
      <w:tr w:rsidR="00F071CD" w:rsidRPr="006A4758" w:rsidTr="002524B7">
        <w:trPr>
          <w:trHeight w:val="554"/>
        </w:trPr>
        <w:tc>
          <w:tcPr>
            <w:tcW w:w="9390" w:type="dxa"/>
            <w:gridSpan w:val="3"/>
          </w:tcPr>
          <w:p w:rsidR="00F071CD" w:rsidRPr="00AD772C" w:rsidRDefault="00F071CD" w:rsidP="001C27FB">
            <w:pPr>
              <w:rPr>
                <w:rFonts w:ascii="Arial" w:hAnsi="Arial" w:cs="Arial"/>
                <w:sz w:val="16"/>
                <w:szCs w:val="16"/>
              </w:rPr>
            </w:pPr>
            <w:r w:rsidRPr="00C42FAF">
              <w:rPr>
                <w:rFonts w:ascii="Arial" w:hAnsi="Arial" w:cs="Arial"/>
                <w:position w:val="9"/>
                <w:sz w:val="14"/>
                <w:szCs w:val="14"/>
              </w:rPr>
              <w:t>9b.</w:t>
            </w:r>
            <w:r w:rsidRPr="00AD772C">
              <w:rPr>
                <w:rFonts w:ascii="Arial" w:hAnsi="Arial" w:cs="Arial"/>
                <w:position w:val="9"/>
                <w:sz w:val="16"/>
                <w:szCs w:val="16"/>
              </w:rPr>
              <w:t xml:space="preserve"> </w:t>
            </w:r>
            <w:r w:rsidRPr="00F379A2">
              <w:rPr>
                <w:rFonts w:ascii="Arial" w:hAnsi="Arial" w:cs="Arial"/>
                <w:sz w:val="28"/>
                <w:szCs w:val="28"/>
              </w:rPr>
              <w:t>□</w:t>
            </w:r>
            <w:r w:rsidRPr="00AD772C">
              <w:rPr>
                <w:rFonts w:ascii="Arial" w:hAnsi="Arial" w:cs="Arial"/>
                <w:sz w:val="16"/>
                <w:szCs w:val="16"/>
              </w:rPr>
              <w:t xml:space="preserve"> </w:t>
            </w:r>
            <w:r w:rsidRPr="00AD772C">
              <w:rPr>
                <w:rFonts w:ascii="Arial" w:hAnsi="Arial" w:cs="Arial"/>
                <w:b/>
                <w:sz w:val="16"/>
                <w:szCs w:val="16"/>
              </w:rPr>
              <w:t>Cette SR est conforme aux exigences définies dans le 21A.431B(a) et aux paragraphes concernés des CS-STAN.</w:t>
            </w:r>
          </w:p>
          <w:p w:rsidR="00F071CD" w:rsidRDefault="00F071CD" w:rsidP="001C27FB">
            <w:pPr>
              <w:ind w:left="208"/>
              <w:rPr>
                <w:ins w:id="19" w:author="SABATIER Raphael" w:date="2020-03-15T19:15:00Z"/>
                <w:rFonts w:ascii="Arial" w:hAnsi="Arial" w:cs="Arial"/>
                <w:i/>
                <w:sz w:val="16"/>
                <w:szCs w:val="16"/>
                <w:lang w:val="en-US"/>
              </w:rPr>
            </w:pPr>
            <w:r w:rsidRPr="002524B7">
              <w:rPr>
                <w:rFonts w:ascii="Arial" w:hAnsi="Arial" w:cs="Arial"/>
                <w:i/>
                <w:sz w:val="16"/>
                <w:szCs w:val="16"/>
                <w:lang w:val="en-US"/>
              </w:rPr>
              <w:t xml:space="preserve">This SC complies with the criteria established in </w:t>
            </w:r>
            <w:proofErr w:type="gramStart"/>
            <w:r w:rsidRPr="002524B7">
              <w:rPr>
                <w:rFonts w:ascii="Arial" w:hAnsi="Arial" w:cs="Arial"/>
                <w:i/>
                <w:sz w:val="16"/>
                <w:szCs w:val="16"/>
                <w:lang w:val="en-US"/>
              </w:rPr>
              <w:t>21A.431B(</w:t>
            </w:r>
            <w:proofErr w:type="gramEnd"/>
            <w:r w:rsidRPr="002524B7">
              <w:rPr>
                <w:rFonts w:ascii="Arial" w:hAnsi="Arial" w:cs="Arial"/>
                <w:i/>
                <w:sz w:val="16"/>
                <w:szCs w:val="16"/>
                <w:lang w:val="en-US"/>
              </w:rPr>
              <w:t>a) and with the rel</w:t>
            </w:r>
            <w:r w:rsidR="002524B7" w:rsidRPr="002524B7">
              <w:rPr>
                <w:rFonts w:ascii="Arial" w:hAnsi="Arial" w:cs="Arial"/>
                <w:i/>
                <w:sz w:val="16"/>
                <w:szCs w:val="16"/>
                <w:lang w:val="en-US"/>
              </w:rPr>
              <w:t>evant paragraphs of CS-STAN.</w:t>
            </w:r>
          </w:p>
          <w:p w:rsidR="006A4758" w:rsidRDefault="006A4758" w:rsidP="001C27FB">
            <w:pPr>
              <w:ind w:left="208"/>
              <w:rPr>
                <w:ins w:id="20" w:author="SABATIER Raphael" w:date="2020-03-15T19:15:00Z"/>
                <w:rFonts w:ascii="Arial" w:hAnsi="Arial" w:cs="Arial"/>
                <w:i/>
                <w:sz w:val="16"/>
                <w:szCs w:val="16"/>
                <w:lang w:val="en-US"/>
              </w:rPr>
            </w:pPr>
          </w:p>
          <w:p w:rsidR="006A4758" w:rsidRPr="006A4758" w:rsidRDefault="006A4758" w:rsidP="006A4758">
            <w:pPr>
              <w:rPr>
                <w:rFonts w:ascii="Arial" w:eastAsia="Calibri" w:hAnsi="Arial" w:cs="Arial"/>
                <w:i/>
                <w:sz w:val="16"/>
                <w:szCs w:val="16"/>
              </w:rPr>
            </w:pPr>
            <w:ins w:id="21" w:author="SABATIER Raphael" w:date="2020-03-15T19:15:00Z">
              <w:r w:rsidRPr="006A4758">
                <w:rPr>
                  <w:rFonts w:ascii="Arial" w:hAnsi="Arial" w:cs="Arial"/>
                  <w:i/>
                  <w:sz w:val="16"/>
                  <w:szCs w:val="16"/>
                </w:rPr>
                <w:t xml:space="preserve">Note : </w:t>
              </w:r>
              <w:r w:rsidRPr="00F379A2">
                <w:rPr>
                  <w:rFonts w:ascii="Arial" w:hAnsi="Arial" w:cs="Arial"/>
                  <w:sz w:val="16"/>
                  <w:szCs w:val="16"/>
                </w:rPr>
                <w:t>Des références réglementaires introduites par le règlement (UE) 2019/1383 non prises en compte dans les CS-STAN ne sont pas des motifs de non-conformité.</w:t>
              </w:r>
            </w:ins>
            <w:ins w:id="22" w:author="SABATIER Raphael" w:date="2020-03-15T19:16:00Z">
              <w:r w:rsidR="00F379A2" w:rsidRPr="00F379A2">
                <w:rPr>
                  <w:rFonts w:ascii="Arial" w:hAnsi="Arial" w:cs="Arial"/>
                  <w:sz w:val="16"/>
                  <w:szCs w:val="16"/>
                </w:rPr>
                <w:t xml:space="preserve"> (Ex : lire ML.A.801 au lieu de M.A.801)</w:t>
              </w:r>
            </w:ins>
          </w:p>
        </w:tc>
      </w:tr>
      <w:tr w:rsidR="001274EF" w:rsidRPr="00975D6C" w:rsidTr="002524B7">
        <w:trPr>
          <w:trHeight w:val="1285"/>
        </w:trPr>
        <w:tc>
          <w:tcPr>
            <w:tcW w:w="4503" w:type="dxa"/>
          </w:tcPr>
          <w:p w:rsidR="00F071CD" w:rsidRPr="00AD772C" w:rsidRDefault="00F071CD" w:rsidP="002524B7">
            <w:pPr>
              <w:spacing w:line="230" w:lineRule="exact"/>
              <w:rPr>
                <w:rFonts w:ascii="Arial" w:hAnsi="Arial" w:cs="Arial"/>
                <w:sz w:val="16"/>
                <w:szCs w:val="16"/>
              </w:rPr>
            </w:pPr>
            <w:r w:rsidRPr="00C42FAF">
              <w:rPr>
                <w:rFonts w:ascii="Arial" w:hAnsi="Arial" w:cs="Arial"/>
                <w:position w:val="9"/>
                <w:sz w:val="14"/>
                <w:szCs w:val="14"/>
              </w:rPr>
              <w:t>10.</w:t>
            </w:r>
            <w:r w:rsidRPr="00AD772C">
              <w:rPr>
                <w:rFonts w:ascii="Arial" w:hAnsi="Arial" w:cs="Arial"/>
                <w:position w:val="9"/>
                <w:sz w:val="16"/>
                <w:szCs w:val="16"/>
              </w:rPr>
              <w:t xml:space="preserve"> </w:t>
            </w:r>
            <w:r w:rsidRPr="00AD772C">
              <w:rPr>
                <w:rFonts w:ascii="Arial" w:hAnsi="Arial" w:cs="Arial"/>
                <w:b/>
                <w:sz w:val="16"/>
                <w:szCs w:val="16"/>
              </w:rPr>
              <w:t xml:space="preserve">Date d'intégration de la (des) SC ou de la </w:t>
            </w:r>
            <w:r w:rsidR="00F379A2">
              <w:rPr>
                <w:rFonts w:ascii="Arial" w:hAnsi="Arial" w:cs="Arial"/>
                <w:b/>
                <w:sz w:val="16"/>
                <w:szCs w:val="16"/>
              </w:rPr>
              <w:t xml:space="preserve">(des) </w:t>
            </w:r>
            <w:r w:rsidRPr="00AD772C">
              <w:rPr>
                <w:rFonts w:ascii="Arial" w:hAnsi="Arial" w:cs="Arial"/>
                <w:b/>
                <w:sz w:val="16"/>
                <w:szCs w:val="16"/>
              </w:rPr>
              <w:t>SR :</w:t>
            </w:r>
          </w:p>
          <w:p w:rsidR="00F071CD" w:rsidRPr="002524B7" w:rsidRDefault="00F071CD" w:rsidP="002524B7">
            <w:pPr>
              <w:spacing w:line="230" w:lineRule="exact"/>
              <w:rPr>
                <w:rFonts w:ascii="Arial" w:eastAsia="Calibri" w:hAnsi="Arial" w:cs="Arial"/>
                <w:i/>
                <w:sz w:val="16"/>
                <w:szCs w:val="16"/>
                <w:lang w:val="en-US"/>
              </w:rPr>
            </w:pPr>
            <w:r w:rsidRPr="002524B7">
              <w:rPr>
                <w:rFonts w:ascii="Arial" w:eastAsia="Calibri" w:hAnsi="Arial" w:cs="Arial"/>
                <w:i/>
                <w:sz w:val="16"/>
                <w:szCs w:val="16"/>
                <w:lang w:val="en-US"/>
              </w:rPr>
              <w:t xml:space="preserve">Date of SC/SR embodiment : </w:t>
            </w:r>
          </w:p>
          <w:p w:rsidR="001274EF" w:rsidRPr="00AD772C" w:rsidRDefault="001274EF">
            <w:pPr>
              <w:rPr>
                <w:rFonts w:ascii="Arial" w:hAnsi="Arial" w:cs="Arial"/>
                <w:b/>
                <w:sz w:val="16"/>
                <w:szCs w:val="16"/>
                <w:highlight w:val="lightGray"/>
                <w:lang w:val="en-US"/>
              </w:rPr>
            </w:pPr>
          </w:p>
        </w:tc>
        <w:tc>
          <w:tcPr>
            <w:tcW w:w="4887" w:type="dxa"/>
            <w:gridSpan w:val="2"/>
          </w:tcPr>
          <w:p w:rsidR="002524B7" w:rsidRDefault="00F071CD" w:rsidP="001C27FB">
            <w:pPr>
              <w:spacing w:line="239" w:lineRule="exact"/>
              <w:rPr>
                <w:rFonts w:ascii="Arial" w:hAnsi="Arial" w:cs="Arial"/>
                <w:sz w:val="16"/>
                <w:szCs w:val="16"/>
              </w:rPr>
            </w:pPr>
            <w:r w:rsidRPr="00C42FAF">
              <w:rPr>
                <w:rFonts w:ascii="Arial" w:hAnsi="Arial" w:cs="Arial"/>
                <w:position w:val="9"/>
                <w:sz w:val="14"/>
                <w:szCs w:val="14"/>
              </w:rPr>
              <w:t>11</w:t>
            </w:r>
            <w:r w:rsidRPr="00AD772C">
              <w:rPr>
                <w:rFonts w:ascii="Arial" w:hAnsi="Arial" w:cs="Arial"/>
                <w:position w:val="9"/>
                <w:sz w:val="16"/>
                <w:szCs w:val="16"/>
              </w:rPr>
              <w:t xml:space="preserve">. </w:t>
            </w:r>
            <w:r w:rsidRPr="00AD772C">
              <w:rPr>
                <w:rFonts w:ascii="Arial" w:hAnsi="Arial" w:cs="Arial"/>
                <w:b/>
                <w:sz w:val="16"/>
                <w:szCs w:val="16"/>
              </w:rPr>
              <w:t>Identification et signature de la personne responsable de l'intégration de la (des) SC ou de la SR</w:t>
            </w:r>
            <w:r w:rsidR="002524B7">
              <w:rPr>
                <w:rFonts w:ascii="Arial" w:hAnsi="Arial" w:cs="Arial"/>
                <w:sz w:val="16"/>
                <w:szCs w:val="16"/>
              </w:rPr>
              <w:t> </w:t>
            </w:r>
          </w:p>
          <w:p w:rsidR="00F071CD" w:rsidRPr="002524B7" w:rsidRDefault="00F071CD" w:rsidP="001C27FB">
            <w:pPr>
              <w:spacing w:line="239" w:lineRule="exact"/>
              <w:rPr>
                <w:rFonts w:ascii="Arial" w:hAnsi="Arial" w:cs="Arial"/>
                <w:sz w:val="16"/>
                <w:szCs w:val="16"/>
                <w:lang w:val="en-US"/>
              </w:rPr>
            </w:pPr>
            <w:r w:rsidRPr="002524B7">
              <w:rPr>
                <w:rFonts w:ascii="Arial" w:hAnsi="Arial" w:cs="Arial"/>
                <w:i/>
                <w:sz w:val="16"/>
                <w:szCs w:val="16"/>
                <w:lang w:val="en-US"/>
              </w:rPr>
              <w:t xml:space="preserve">Identification data and signature of the person responsible for the embodiment </w:t>
            </w:r>
          </w:p>
          <w:p w:rsidR="001274EF" w:rsidRPr="00AD772C" w:rsidRDefault="001274EF">
            <w:pPr>
              <w:rPr>
                <w:rFonts w:ascii="Arial" w:hAnsi="Arial" w:cs="Arial"/>
                <w:b/>
                <w:sz w:val="16"/>
                <w:szCs w:val="16"/>
                <w:highlight w:val="lightGray"/>
                <w:lang w:val="en-US"/>
              </w:rPr>
            </w:pPr>
          </w:p>
        </w:tc>
      </w:tr>
      <w:tr w:rsidR="00CE769B" w:rsidRPr="00975D6C" w:rsidTr="00B01961">
        <w:trPr>
          <w:trHeight w:val="1881"/>
        </w:trPr>
        <w:tc>
          <w:tcPr>
            <w:tcW w:w="9390" w:type="dxa"/>
            <w:gridSpan w:val="3"/>
          </w:tcPr>
          <w:p w:rsidR="00CE769B" w:rsidRPr="00AD772C" w:rsidRDefault="00CE769B" w:rsidP="001C27FB">
            <w:pPr>
              <w:ind w:left="208" w:right="327"/>
              <w:jc w:val="both"/>
              <w:rPr>
                <w:rFonts w:ascii="Arial" w:hAnsi="Arial" w:cs="Arial"/>
                <w:sz w:val="16"/>
                <w:szCs w:val="16"/>
              </w:rPr>
            </w:pPr>
            <w:r w:rsidRPr="00C42FAF">
              <w:rPr>
                <w:rFonts w:ascii="Arial" w:hAnsi="Arial" w:cs="Arial"/>
                <w:position w:val="9"/>
                <w:sz w:val="14"/>
                <w:szCs w:val="14"/>
              </w:rPr>
              <w:t>12.</w:t>
            </w:r>
            <w:r w:rsidRPr="00AD772C">
              <w:rPr>
                <w:rFonts w:ascii="Arial" w:hAnsi="Arial" w:cs="Arial"/>
                <w:position w:val="9"/>
                <w:sz w:val="16"/>
                <w:szCs w:val="16"/>
              </w:rPr>
              <w:t xml:space="preserve"> </w:t>
            </w:r>
            <w:r w:rsidRPr="00AD772C">
              <w:rPr>
                <w:rFonts w:ascii="Arial" w:hAnsi="Arial" w:cs="Arial"/>
                <w:b/>
                <w:sz w:val="16"/>
                <w:szCs w:val="16"/>
              </w:rPr>
              <w:t>Signature du propriétaire de l'aéronef. Cette signature atteste que toute la documentation pertinente a été transmise par l'émetteur de ce formulaire à destination du propriétaire de l'aéronef ou au CAMO en charge de l’aéronef , et que par conséquent, ce dernier est informé de tous les impacts ou limitations potentiels sur les opérations, ou bien de toutes les exigences complémentaires pour le maintien de la navigabilité, pouvant s'appliquer à l'aéronef suite à l'intégration de la (des) SC ou de la SR.</w:t>
            </w:r>
          </w:p>
          <w:p w:rsidR="00CE769B" w:rsidRPr="002524B7" w:rsidRDefault="00CE769B" w:rsidP="001C27FB">
            <w:pPr>
              <w:ind w:left="208" w:right="327"/>
              <w:jc w:val="both"/>
              <w:rPr>
                <w:rFonts w:ascii="Arial" w:eastAsia="Calibri" w:hAnsi="Arial" w:cs="Arial"/>
                <w:i/>
                <w:sz w:val="16"/>
                <w:szCs w:val="16"/>
                <w:lang w:val="en-US"/>
              </w:rPr>
            </w:pPr>
            <w:proofErr w:type="gramStart"/>
            <w:r w:rsidRPr="002524B7">
              <w:rPr>
                <w:rFonts w:ascii="Arial" w:hAnsi="Arial" w:cs="Arial"/>
                <w:i/>
                <w:sz w:val="16"/>
                <w:szCs w:val="16"/>
                <w:lang w:val="en-US"/>
              </w:rPr>
              <w:t>Signature of the aircraft owner.</w:t>
            </w:r>
            <w:proofErr w:type="gramEnd"/>
            <w:r w:rsidRPr="002524B7">
              <w:rPr>
                <w:rFonts w:ascii="Arial" w:hAnsi="Arial" w:cs="Arial"/>
                <w:i/>
                <w:sz w:val="16"/>
                <w:szCs w:val="16"/>
                <w:lang w:val="en-US"/>
              </w:rPr>
              <w:t xml:space="preserve"> This signature attests that all relevant documentation is handed over from the issuer of this </w:t>
            </w:r>
            <w:r w:rsidR="000A78B0">
              <w:rPr>
                <w:rFonts w:ascii="Arial" w:hAnsi="Arial" w:cs="Arial"/>
                <w:i/>
                <w:sz w:val="16"/>
                <w:szCs w:val="16"/>
                <w:lang w:val="en-US"/>
              </w:rPr>
              <w:t xml:space="preserve">form to the aircraft owner, and </w:t>
            </w:r>
            <w:r w:rsidRPr="002524B7">
              <w:rPr>
                <w:rFonts w:ascii="Arial" w:hAnsi="Arial" w:cs="Arial"/>
                <w:i/>
                <w:sz w:val="16"/>
                <w:szCs w:val="16"/>
                <w:lang w:val="en-US"/>
              </w:rPr>
              <w:t xml:space="preserve">therefore, the latter becomes aware of any impact or limitations on operations or additional continuing airworthiness </w:t>
            </w:r>
            <w:proofErr w:type="gramStart"/>
            <w:r w:rsidRPr="002524B7">
              <w:rPr>
                <w:rFonts w:ascii="Arial" w:hAnsi="Arial" w:cs="Arial"/>
                <w:i/>
                <w:sz w:val="16"/>
                <w:szCs w:val="16"/>
                <w:lang w:val="en-US"/>
              </w:rPr>
              <w:t>requirements which</w:t>
            </w:r>
            <w:proofErr w:type="gramEnd"/>
            <w:r w:rsidRPr="002524B7">
              <w:rPr>
                <w:rFonts w:ascii="Arial" w:hAnsi="Arial" w:cs="Arial"/>
                <w:i/>
                <w:sz w:val="16"/>
                <w:szCs w:val="16"/>
                <w:lang w:val="en-US"/>
              </w:rPr>
              <w:t xml:space="preserve"> may apply to the aircraft due to the embodiment of the change/repair.</w:t>
            </w:r>
          </w:p>
        </w:tc>
      </w:tr>
    </w:tbl>
    <w:p w:rsidR="002B3460" w:rsidRPr="004B106B" w:rsidRDefault="00AA74C4" w:rsidP="002B3460">
      <w:pPr>
        <w:spacing w:before="81" w:line="239" w:lineRule="exact"/>
        <w:rPr>
          <w:rFonts w:ascii="Arial" w:eastAsia="Calibri" w:hAnsi="Arial" w:cs="Arial"/>
          <w:i/>
          <w:sz w:val="20"/>
          <w:szCs w:val="20"/>
        </w:rPr>
        <w:sectPr w:rsidR="002B3460" w:rsidRPr="004B106B" w:rsidSect="00B01961">
          <w:footerReference w:type="default" r:id="rId9"/>
          <w:pgSz w:w="11910" w:h="16840"/>
          <w:pgMar w:top="426" w:right="1320" w:bottom="426" w:left="1340" w:header="0" w:footer="710" w:gutter="0"/>
          <w:cols w:space="720"/>
        </w:sectPr>
      </w:pPr>
      <w:proofErr w:type="spellStart"/>
      <w:r w:rsidRPr="004B106B">
        <w:rPr>
          <w:rFonts w:ascii="Arial" w:eastAsia="Calibri" w:hAnsi="Arial" w:cs="Arial"/>
          <w:i/>
          <w:sz w:val="20"/>
          <w:szCs w:val="20"/>
        </w:rPr>
        <w:lastRenderedPageBreak/>
        <w:t>Form</w:t>
      </w:r>
      <w:proofErr w:type="spellEnd"/>
      <w:r w:rsidRPr="004B106B">
        <w:rPr>
          <w:rFonts w:ascii="Arial" w:eastAsia="Calibri" w:hAnsi="Arial" w:cs="Arial"/>
          <w:i/>
          <w:sz w:val="20"/>
          <w:szCs w:val="20"/>
        </w:rPr>
        <w:t xml:space="preserve"> 123 Issue 00</w:t>
      </w:r>
    </w:p>
    <w:p w:rsidR="00954248" w:rsidRPr="00B01961" w:rsidRDefault="00D6722E" w:rsidP="00BC4CB3">
      <w:pPr>
        <w:spacing w:line="200" w:lineRule="exact"/>
        <w:jc w:val="both"/>
        <w:rPr>
          <w:rFonts w:ascii="Arial" w:hAnsi="Arial" w:cs="Arial"/>
          <w:b/>
        </w:rPr>
      </w:pPr>
      <w:r w:rsidRPr="00B01961">
        <w:rPr>
          <w:rFonts w:ascii="Arial" w:hAnsi="Arial" w:cs="Arial"/>
          <w:b/>
          <w:u w:val="single"/>
        </w:rPr>
        <w:lastRenderedPageBreak/>
        <w:t>Nota</w:t>
      </w:r>
      <w:r w:rsidRPr="00B01961">
        <w:rPr>
          <w:rFonts w:ascii="Arial" w:hAnsi="Arial" w:cs="Arial"/>
          <w:b/>
        </w:rPr>
        <w:t xml:space="preserve"> : </w:t>
      </w:r>
      <w:r w:rsidR="00BC4CB3" w:rsidRPr="00B01961">
        <w:rPr>
          <w:rFonts w:ascii="Arial" w:hAnsi="Arial" w:cs="Arial"/>
          <w:b/>
        </w:rPr>
        <w:tab/>
      </w:r>
      <w:r w:rsidRPr="00B01961">
        <w:rPr>
          <w:rFonts w:ascii="Arial" w:hAnsi="Arial" w:cs="Arial"/>
          <w:b/>
        </w:rPr>
        <w:t>Le présent document est une traduction de courtoisie de l'AMC</w:t>
      </w:r>
      <w:ins w:id="23" w:author="SABATIER Raphael" w:date="2020-03-15T19:23:00Z">
        <w:r w:rsidR="00B01961">
          <w:rPr>
            <w:rFonts w:ascii="Arial" w:hAnsi="Arial" w:cs="Arial"/>
            <w:b/>
          </w:rPr>
          <w:t>1</w:t>
        </w:r>
      </w:ins>
      <w:r w:rsidRPr="00B01961">
        <w:rPr>
          <w:rFonts w:ascii="Arial" w:hAnsi="Arial" w:cs="Arial"/>
          <w:b/>
        </w:rPr>
        <w:t xml:space="preserve"> M</w:t>
      </w:r>
      <w:ins w:id="24" w:author="SABATIER Raphael" w:date="2020-03-15T19:23:00Z">
        <w:r w:rsidR="00B01961">
          <w:rPr>
            <w:rFonts w:ascii="Arial" w:hAnsi="Arial" w:cs="Arial"/>
            <w:b/>
          </w:rPr>
          <w:t>L</w:t>
        </w:r>
      </w:ins>
      <w:r w:rsidRPr="00B01961">
        <w:rPr>
          <w:rFonts w:ascii="Arial" w:hAnsi="Arial" w:cs="Arial"/>
          <w:b/>
        </w:rPr>
        <w:t>.A. 801.</w:t>
      </w:r>
      <w:r w:rsidR="00BC4CB3" w:rsidRPr="00B01961">
        <w:rPr>
          <w:rFonts w:ascii="Arial" w:hAnsi="Arial" w:cs="Arial"/>
          <w:b/>
        </w:rPr>
        <w:t xml:space="preserve"> La </w:t>
      </w:r>
      <w:r w:rsidR="00BC4CB3" w:rsidRPr="00B01961">
        <w:rPr>
          <w:rFonts w:ascii="Arial" w:hAnsi="Arial" w:cs="Arial"/>
          <w:b/>
        </w:rPr>
        <w:tab/>
        <w:t>version anglaise publiée par l'EASA reste la version de référence.</w:t>
      </w:r>
    </w:p>
    <w:p w:rsidR="00954248" w:rsidDel="004E256E" w:rsidRDefault="00954248">
      <w:pPr>
        <w:spacing w:line="200" w:lineRule="exact"/>
        <w:rPr>
          <w:del w:id="25" w:author="SABATIER Raphael" w:date="2020-03-15T19:29:00Z"/>
          <w:rFonts w:ascii="Arial" w:hAnsi="Arial" w:cs="Arial"/>
          <w:b/>
        </w:rPr>
      </w:pPr>
    </w:p>
    <w:p w:rsidR="00D6722E" w:rsidRDefault="00D6722E">
      <w:pPr>
        <w:spacing w:line="200" w:lineRule="exact"/>
        <w:rPr>
          <w:rFonts w:ascii="Arial" w:hAnsi="Arial" w:cs="Arial"/>
          <w:b/>
        </w:rPr>
      </w:pPr>
    </w:p>
    <w:p w:rsidR="009407F6" w:rsidRPr="00031597" w:rsidRDefault="002B3460">
      <w:pPr>
        <w:spacing w:line="200" w:lineRule="exact"/>
        <w:rPr>
          <w:rFonts w:ascii="Arial" w:hAnsi="Arial" w:cs="Arial"/>
          <w:b/>
        </w:rPr>
      </w:pPr>
      <w:r w:rsidRPr="00031597">
        <w:rPr>
          <w:rFonts w:ascii="Arial" w:hAnsi="Arial" w:cs="Arial"/>
          <w:b/>
        </w:rPr>
        <w:t>Formulaire 123 Version 00</w:t>
      </w:r>
    </w:p>
    <w:p w:rsidR="002B3460" w:rsidRPr="00031597" w:rsidRDefault="002B3460">
      <w:pPr>
        <w:spacing w:line="200" w:lineRule="exact"/>
        <w:rPr>
          <w:rFonts w:ascii="Arial" w:hAnsi="Arial" w:cs="Arial"/>
          <w:u w:val="single"/>
        </w:rPr>
      </w:pPr>
    </w:p>
    <w:p w:rsidR="002B3460" w:rsidRPr="00D6722E" w:rsidRDefault="002B3460">
      <w:pPr>
        <w:spacing w:line="200" w:lineRule="exact"/>
        <w:rPr>
          <w:rFonts w:ascii="Arial" w:hAnsi="Arial" w:cs="Arial"/>
        </w:rPr>
      </w:pPr>
      <w:proofErr w:type="gramStart"/>
      <w:r w:rsidRPr="002B3460">
        <w:rPr>
          <w:rFonts w:ascii="Arial" w:hAnsi="Arial" w:cs="Arial"/>
          <w:u w:val="single"/>
        </w:rPr>
        <w:t>Notes</w:t>
      </w:r>
      <w:proofErr w:type="gramEnd"/>
      <w:r w:rsidR="00D6722E">
        <w:rPr>
          <w:rFonts w:ascii="Arial" w:hAnsi="Arial" w:cs="Arial"/>
        </w:rPr>
        <w:t xml:space="preserve"> :</w:t>
      </w:r>
    </w:p>
    <w:p w:rsidR="002B3460" w:rsidRPr="002B3460" w:rsidRDefault="002B3460" w:rsidP="002B3460">
      <w:pPr>
        <w:spacing w:line="200" w:lineRule="exact"/>
        <w:ind w:right="361"/>
        <w:rPr>
          <w:rFonts w:ascii="Arial" w:hAnsi="Arial" w:cs="Arial"/>
        </w:rPr>
      </w:pPr>
    </w:p>
    <w:p w:rsidR="009407F6" w:rsidRDefault="00926BEE" w:rsidP="00640DD0">
      <w:pPr>
        <w:spacing w:line="276" w:lineRule="auto"/>
        <w:jc w:val="both"/>
        <w:rPr>
          <w:rFonts w:ascii="Arial" w:hAnsi="Arial" w:cs="Arial"/>
        </w:rPr>
      </w:pPr>
      <w:r w:rsidRPr="00B05318">
        <w:rPr>
          <w:rFonts w:ascii="Arial" w:hAnsi="Arial" w:cs="Arial"/>
        </w:rPr>
        <w:t xml:space="preserve">La version originale de ce formulaire est conservée par la personne physique ou morale responsable de l'intégration de la </w:t>
      </w:r>
      <w:r w:rsidR="00896F1A" w:rsidRPr="00B05318">
        <w:rPr>
          <w:rFonts w:ascii="Arial" w:hAnsi="Arial" w:cs="Arial"/>
        </w:rPr>
        <w:t xml:space="preserve">(des) </w:t>
      </w:r>
      <w:r w:rsidRPr="00B05318">
        <w:rPr>
          <w:rFonts w:ascii="Arial" w:hAnsi="Arial" w:cs="Arial"/>
        </w:rPr>
        <w:t>SC</w:t>
      </w:r>
      <w:r w:rsidR="00B06232" w:rsidRPr="00B05318">
        <w:rPr>
          <w:rFonts w:ascii="Arial" w:hAnsi="Arial" w:cs="Arial"/>
        </w:rPr>
        <w:t xml:space="preserve"> ou de la</w:t>
      </w:r>
      <w:r w:rsidR="002B3460" w:rsidRPr="00B05318">
        <w:rPr>
          <w:rFonts w:ascii="Arial" w:hAnsi="Arial" w:cs="Arial"/>
        </w:rPr>
        <w:t xml:space="preserve"> </w:t>
      </w:r>
      <w:r w:rsidRPr="00B05318">
        <w:rPr>
          <w:rFonts w:ascii="Arial" w:hAnsi="Arial" w:cs="Arial"/>
        </w:rPr>
        <w:t xml:space="preserve">SR. Le propriétaire de l'aéronef </w:t>
      </w:r>
      <w:r w:rsidR="00B06232" w:rsidRPr="00B05318">
        <w:rPr>
          <w:rFonts w:ascii="Arial" w:hAnsi="Arial" w:cs="Arial"/>
        </w:rPr>
        <w:t xml:space="preserve">ou </w:t>
      </w:r>
      <w:ins w:id="26" w:author="SABATIER Raphael" w:date="2020-03-15T19:23:00Z">
        <w:r w:rsidR="0051362E" w:rsidRPr="0051362E">
          <w:rPr>
            <w:rFonts w:ascii="Arial" w:hAnsi="Arial" w:cs="Arial"/>
          </w:rPr>
          <w:t>à l’organisme de gestion du maintien de navigabilité agréé</w:t>
        </w:r>
      </w:ins>
      <w:del w:id="27" w:author="SABATIER Raphael" w:date="2020-03-15T19:23:00Z">
        <w:r w:rsidR="00B06232" w:rsidRPr="00B05318" w:rsidDel="0051362E">
          <w:rPr>
            <w:rFonts w:ascii="Arial" w:hAnsi="Arial" w:cs="Arial"/>
          </w:rPr>
          <w:delText>le CAMO</w:delText>
        </w:r>
      </w:del>
      <w:r w:rsidR="00B06232" w:rsidRPr="00B05318">
        <w:rPr>
          <w:rFonts w:ascii="Arial" w:hAnsi="Arial" w:cs="Arial"/>
        </w:rPr>
        <w:t xml:space="preserve"> en charge de l’aéronef </w:t>
      </w:r>
      <w:r w:rsidRPr="00B05318">
        <w:rPr>
          <w:rFonts w:ascii="Arial" w:hAnsi="Arial" w:cs="Arial"/>
        </w:rPr>
        <w:t>doit conserver un</w:t>
      </w:r>
      <w:r w:rsidR="00B06232" w:rsidRPr="00B05318">
        <w:rPr>
          <w:rFonts w:ascii="Arial" w:hAnsi="Arial" w:cs="Arial"/>
        </w:rPr>
        <w:t>e copie</w:t>
      </w:r>
      <w:r w:rsidRPr="00B05318">
        <w:rPr>
          <w:rFonts w:ascii="Arial" w:hAnsi="Arial" w:cs="Arial"/>
        </w:rPr>
        <w:t xml:space="preserve"> de ce formulaire.</w:t>
      </w:r>
    </w:p>
    <w:p w:rsidR="002B3460" w:rsidRDefault="002B3460" w:rsidP="00640DD0">
      <w:pPr>
        <w:spacing w:line="276" w:lineRule="auto"/>
        <w:jc w:val="both"/>
        <w:rPr>
          <w:rFonts w:ascii="Arial" w:eastAsia="Calibri" w:hAnsi="Arial" w:cs="Arial"/>
        </w:rPr>
      </w:pPr>
    </w:p>
    <w:p w:rsidR="002B3460" w:rsidRDefault="002B3460" w:rsidP="00640DD0">
      <w:pPr>
        <w:spacing w:line="276" w:lineRule="auto"/>
        <w:jc w:val="both"/>
        <w:rPr>
          <w:rFonts w:ascii="Arial" w:hAnsi="Arial" w:cs="Arial"/>
        </w:rPr>
      </w:pPr>
      <w:r w:rsidRPr="006413D0">
        <w:rPr>
          <w:rFonts w:ascii="Arial" w:hAnsi="Arial" w:cs="Arial"/>
        </w:rPr>
        <w:t xml:space="preserve">Le propriétaire de l'aéronef </w:t>
      </w:r>
      <w:r w:rsidRPr="002B3460">
        <w:rPr>
          <w:rFonts w:ascii="Arial" w:hAnsi="Arial" w:cs="Arial"/>
        </w:rPr>
        <w:t xml:space="preserve">ou </w:t>
      </w:r>
      <w:del w:id="28" w:author="SABATIER Raphael" w:date="2020-03-15T19:24:00Z">
        <w:r w:rsidRPr="002B3460" w:rsidDel="0051362E">
          <w:rPr>
            <w:rFonts w:ascii="Arial" w:hAnsi="Arial" w:cs="Arial"/>
          </w:rPr>
          <w:delText xml:space="preserve">le </w:delText>
        </w:r>
      </w:del>
      <w:ins w:id="29" w:author="SABATIER Raphael" w:date="2020-03-15T19:24:00Z">
        <w:r w:rsidR="0051362E" w:rsidRPr="0051362E">
          <w:rPr>
            <w:rFonts w:ascii="Arial" w:hAnsi="Arial" w:cs="Arial"/>
          </w:rPr>
          <w:t>l’organisme de gestion du maintien de navigabilité agréé</w:t>
        </w:r>
      </w:ins>
      <w:del w:id="30" w:author="SABATIER Raphael" w:date="2020-03-15T19:24:00Z">
        <w:r w:rsidRPr="002B3460" w:rsidDel="0051362E">
          <w:rPr>
            <w:rFonts w:ascii="Arial" w:hAnsi="Arial" w:cs="Arial"/>
          </w:rPr>
          <w:delText>CAMO</w:delText>
        </w:r>
      </w:del>
      <w:r w:rsidRPr="002B3460">
        <w:rPr>
          <w:rFonts w:ascii="Arial" w:hAnsi="Arial" w:cs="Arial"/>
        </w:rPr>
        <w:t xml:space="preserve"> en charge de l’aéronef</w:t>
      </w:r>
      <w:r w:rsidRPr="006413D0">
        <w:rPr>
          <w:rFonts w:ascii="Arial" w:hAnsi="Arial" w:cs="Arial"/>
        </w:rPr>
        <w:t xml:space="preserve"> doit recevoir un exemplaire des documents référencés dans les cases 5 et 7, ainsi que de ceux</w:t>
      </w:r>
      <w:r>
        <w:rPr>
          <w:rFonts w:ascii="Arial" w:hAnsi="Arial" w:cs="Arial"/>
        </w:rPr>
        <w:t xml:space="preserve"> </w:t>
      </w:r>
      <w:r w:rsidRPr="006413D0">
        <w:rPr>
          <w:rFonts w:ascii="Arial" w:hAnsi="Arial" w:cs="Arial"/>
        </w:rPr>
        <w:t xml:space="preserve">repérés par un </w:t>
      </w:r>
      <w:r>
        <w:rPr>
          <w:rFonts w:ascii="Arial" w:hAnsi="Arial" w:cs="Arial"/>
        </w:rPr>
        <w:t>as</w:t>
      </w:r>
      <w:r w:rsidRPr="006413D0">
        <w:rPr>
          <w:rFonts w:ascii="Arial" w:hAnsi="Arial" w:cs="Arial"/>
        </w:rPr>
        <w:t>térisque « * » dans la case 6.</w:t>
      </w:r>
    </w:p>
    <w:p w:rsidR="00B05318" w:rsidRDefault="00B05318" w:rsidP="00640DD0">
      <w:pPr>
        <w:spacing w:line="276" w:lineRule="auto"/>
        <w:jc w:val="both"/>
        <w:rPr>
          <w:rFonts w:ascii="Arial" w:hAnsi="Arial" w:cs="Arial"/>
        </w:rPr>
      </w:pPr>
      <w:r w:rsidRPr="006413D0">
        <w:rPr>
          <w:rFonts w:ascii="Arial" w:hAnsi="Arial" w:cs="Arial"/>
        </w:rPr>
        <w:t>Les « paragraphes concern</w:t>
      </w:r>
      <w:r w:rsidR="00640DD0">
        <w:rPr>
          <w:rFonts w:ascii="Arial" w:hAnsi="Arial" w:cs="Arial"/>
        </w:rPr>
        <w:t xml:space="preserve">és » évoqués dans les cases 9a </w:t>
      </w:r>
      <w:r w:rsidRPr="006413D0">
        <w:rPr>
          <w:rFonts w:ascii="Arial" w:hAnsi="Arial" w:cs="Arial"/>
        </w:rPr>
        <w:t>et</w:t>
      </w:r>
      <w:r w:rsidR="00640DD0">
        <w:rPr>
          <w:rFonts w:ascii="Arial" w:hAnsi="Arial" w:cs="Arial"/>
        </w:rPr>
        <w:t xml:space="preserve"> </w:t>
      </w:r>
      <w:r w:rsidRPr="006413D0">
        <w:rPr>
          <w:rFonts w:ascii="Arial" w:hAnsi="Arial" w:cs="Arial"/>
        </w:rPr>
        <w:t>9b désignent les paragraphes applicables de la « Sous-partie A – Généralités » des CS-STAN,</w:t>
      </w:r>
      <w:r w:rsidRPr="00B05318">
        <w:rPr>
          <w:rFonts w:ascii="Arial" w:hAnsi="Arial" w:cs="Arial"/>
        </w:rPr>
        <w:t xml:space="preserve"> </w:t>
      </w:r>
      <w:r w:rsidRPr="006413D0">
        <w:rPr>
          <w:rFonts w:ascii="Arial" w:hAnsi="Arial" w:cs="Arial"/>
        </w:rPr>
        <w:t xml:space="preserve">ainsi que les paragraphes relatifs à la (aux) SC ou à la SR cités dans la </w:t>
      </w:r>
      <w:proofErr w:type="gramStart"/>
      <w:r w:rsidRPr="006413D0">
        <w:rPr>
          <w:rFonts w:ascii="Arial" w:hAnsi="Arial" w:cs="Arial"/>
        </w:rPr>
        <w:t>case  2</w:t>
      </w:r>
      <w:proofErr w:type="gramEnd"/>
      <w:r w:rsidRPr="006413D0">
        <w:rPr>
          <w:rFonts w:ascii="Arial" w:hAnsi="Arial" w:cs="Arial"/>
        </w:rPr>
        <w:t>.</w:t>
      </w:r>
    </w:p>
    <w:p w:rsidR="00B05318" w:rsidRDefault="00640DD0" w:rsidP="00640DD0">
      <w:pPr>
        <w:spacing w:line="276" w:lineRule="auto"/>
        <w:jc w:val="both"/>
        <w:rPr>
          <w:rFonts w:ascii="Arial" w:eastAsia="Calibri" w:hAnsi="Arial" w:cs="Arial"/>
        </w:rPr>
      </w:pPr>
      <w:r>
        <w:rPr>
          <w:rFonts w:ascii="Arial" w:hAnsi="Arial" w:cs="Arial"/>
        </w:rPr>
        <w:t xml:space="preserve">Pour la case </w:t>
      </w:r>
      <w:r w:rsidR="00B05318" w:rsidRPr="006413D0">
        <w:rPr>
          <w:rFonts w:ascii="Arial" w:hAnsi="Arial" w:cs="Arial"/>
        </w:rPr>
        <w:t xml:space="preserve">12, si le propriétaire de l'aéronef a signé un contrat de gestion </w:t>
      </w:r>
      <w:r w:rsidR="00B05318">
        <w:rPr>
          <w:rFonts w:ascii="Arial" w:hAnsi="Arial" w:cs="Arial"/>
        </w:rPr>
        <w:t xml:space="preserve">conforme </w:t>
      </w:r>
      <w:ins w:id="31" w:author="SABATIER Raphael" w:date="2020-03-15T19:25:00Z">
        <w:r w:rsidR="0051362E">
          <w:rPr>
            <w:rFonts w:ascii="Arial" w:hAnsi="Arial" w:cs="Arial"/>
          </w:rPr>
          <w:t xml:space="preserve">à </w:t>
        </w:r>
        <w:proofErr w:type="gramStart"/>
        <w:r w:rsidR="0051362E">
          <w:rPr>
            <w:rFonts w:ascii="Arial" w:hAnsi="Arial" w:cs="Arial"/>
          </w:rPr>
          <w:t>l’appendices I de la Partie-ML</w:t>
        </w:r>
      </w:ins>
      <w:del w:id="32" w:author="SABATIER Raphael" w:date="2020-03-15T19:25:00Z">
        <w:r w:rsidR="00B05318" w:rsidDel="0051362E">
          <w:rPr>
            <w:rFonts w:ascii="Arial" w:hAnsi="Arial" w:cs="Arial"/>
          </w:rPr>
          <w:delText>au  M.A.201 (e)</w:delText>
        </w:r>
        <w:r w:rsidR="00B05318" w:rsidRPr="006413D0" w:rsidDel="0051362E">
          <w:rPr>
            <w:rFonts w:ascii="Arial" w:hAnsi="Arial" w:cs="Arial"/>
          </w:rPr>
          <w:delText xml:space="preserve"> (i)</w:delText>
        </w:r>
      </w:del>
      <w:proofErr w:type="gramEnd"/>
      <w:r w:rsidR="00B05318" w:rsidRPr="006413D0">
        <w:rPr>
          <w:rFonts w:ascii="Arial" w:hAnsi="Arial" w:cs="Arial"/>
        </w:rPr>
        <w:t xml:space="preserve">, il est </w:t>
      </w:r>
      <w:r w:rsidR="004E256E" w:rsidRPr="006413D0">
        <w:rPr>
          <w:rFonts w:ascii="Arial" w:hAnsi="Arial" w:cs="Arial"/>
        </w:rPr>
        <w:t>possible que</w:t>
      </w:r>
      <w:r w:rsidR="00B05318" w:rsidRPr="006413D0">
        <w:rPr>
          <w:rFonts w:ascii="Arial" w:hAnsi="Arial" w:cs="Arial"/>
        </w:rPr>
        <w:t xml:space="preserve"> le représentant d</w:t>
      </w:r>
      <w:ins w:id="33" w:author="SABATIER Raphael" w:date="2020-03-15T19:25:00Z">
        <w:r w:rsidR="00C27EF7">
          <w:rPr>
            <w:rFonts w:ascii="Arial" w:hAnsi="Arial" w:cs="Arial"/>
          </w:rPr>
          <w:t xml:space="preserve">e </w:t>
        </w:r>
      </w:ins>
      <w:del w:id="34" w:author="SABATIER Raphael" w:date="2020-03-15T19:25:00Z">
        <w:r w:rsidR="00B05318" w:rsidRPr="006413D0" w:rsidDel="00C27EF7">
          <w:rPr>
            <w:rFonts w:ascii="Arial" w:hAnsi="Arial" w:cs="Arial"/>
          </w:rPr>
          <w:delText xml:space="preserve">u </w:delText>
        </w:r>
      </w:del>
      <w:ins w:id="35" w:author="SABATIER Raphael" w:date="2020-03-15T19:25:00Z">
        <w:r w:rsidR="00C27EF7" w:rsidRPr="00C27EF7">
          <w:rPr>
            <w:rFonts w:ascii="Arial" w:hAnsi="Arial" w:cs="Arial"/>
          </w:rPr>
          <w:t>l’organisme de gestion du maintien de navigabilité agréé</w:t>
        </w:r>
      </w:ins>
      <w:del w:id="36" w:author="SABATIER Raphael" w:date="2020-03-15T19:25:00Z">
        <w:r w:rsidR="00B05318" w:rsidRPr="006413D0" w:rsidDel="00C27EF7">
          <w:rPr>
            <w:rFonts w:ascii="Arial" w:hAnsi="Arial" w:cs="Arial"/>
          </w:rPr>
          <w:delText>CAMO</w:delText>
        </w:r>
      </w:del>
      <w:r w:rsidR="00B05318" w:rsidRPr="006413D0">
        <w:rPr>
          <w:rFonts w:ascii="Arial" w:hAnsi="Arial" w:cs="Arial"/>
        </w:rPr>
        <w:t xml:space="preserve"> signe la case 12 et fournisse au propriétaire toutes les informations pertinentes</w:t>
      </w:r>
      <w:r w:rsidR="00B05318">
        <w:rPr>
          <w:rFonts w:ascii="Arial" w:hAnsi="Arial" w:cs="Arial"/>
        </w:rPr>
        <w:t xml:space="preserve"> avant le prochain vol.</w:t>
      </w:r>
    </w:p>
    <w:p w:rsidR="002B3460" w:rsidRPr="006413D0" w:rsidRDefault="002B3460" w:rsidP="002B3460">
      <w:pPr>
        <w:spacing w:line="327" w:lineRule="auto"/>
        <w:ind w:right="361"/>
        <w:jc w:val="both"/>
        <w:rPr>
          <w:rFonts w:ascii="Arial" w:eastAsia="Calibri" w:hAnsi="Arial" w:cs="Arial"/>
        </w:rPr>
      </w:pPr>
    </w:p>
    <w:p w:rsidR="009407F6" w:rsidRDefault="00B05318">
      <w:pPr>
        <w:spacing w:line="200" w:lineRule="exact"/>
        <w:rPr>
          <w:rFonts w:ascii="Arial" w:hAnsi="Arial" w:cs="Arial"/>
          <w:u w:val="single"/>
        </w:rPr>
      </w:pPr>
      <w:r w:rsidRPr="00B05318">
        <w:rPr>
          <w:rFonts w:ascii="Arial" w:hAnsi="Arial" w:cs="Arial"/>
          <w:u w:val="single"/>
        </w:rPr>
        <w:t xml:space="preserve">Instructions pour renseigner le formulaire : </w:t>
      </w:r>
    </w:p>
    <w:p w:rsidR="009407F6" w:rsidRDefault="00926BEE" w:rsidP="00B05318">
      <w:pPr>
        <w:spacing w:before="39"/>
        <w:rPr>
          <w:rFonts w:ascii="Arial" w:hAnsi="Arial" w:cs="Arial"/>
        </w:rPr>
      </w:pPr>
      <w:r w:rsidRPr="00B05318">
        <w:rPr>
          <w:rFonts w:ascii="Arial" w:hAnsi="Arial" w:cs="Arial"/>
        </w:rPr>
        <w:t xml:space="preserve">Rédiger en </w:t>
      </w:r>
      <w:r w:rsidR="000A5664" w:rsidRPr="00B05318">
        <w:rPr>
          <w:rFonts w:ascii="Arial" w:hAnsi="Arial" w:cs="Arial"/>
        </w:rPr>
        <w:t xml:space="preserve">français ou en </w:t>
      </w:r>
      <w:r w:rsidRPr="00B05318">
        <w:rPr>
          <w:rFonts w:ascii="Arial" w:hAnsi="Arial" w:cs="Arial"/>
        </w:rPr>
        <w:t>anglais</w:t>
      </w:r>
      <w:r w:rsidR="0083123E" w:rsidRPr="00B05318">
        <w:rPr>
          <w:rFonts w:ascii="Arial" w:hAnsi="Arial" w:cs="Arial"/>
        </w:rPr>
        <w:t xml:space="preserve"> pour les aéronefs immatriculés dans un autre Etat membre</w:t>
      </w:r>
      <w:r w:rsidR="00B05318">
        <w:rPr>
          <w:rFonts w:ascii="Arial" w:hAnsi="Arial" w:cs="Arial"/>
        </w:rPr>
        <w:t>.</w:t>
      </w:r>
      <w:r w:rsidRPr="00B05318">
        <w:rPr>
          <w:rFonts w:ascii="Arial" w:hAnsi="Arial" w:cs="Arial"/>
        </w:rPr>
        <w:t xml:space="preserve"> </w:t>
      </w:r>
    </w:p>
    <w:p w:rsidR="001F71E4" w:rsidRDefault="001F71E4" w:rsidP="00B05318">
      <w:pPr>
        <w:spacing w:before="39"/>
        <w:rPr>
          <w:rFonts w:ascii="Arial" w:eastAsia="Calibri" w:hAnsi="Arial" w:cs="Arial"/>
        </w:rPr>
      </w:pPr>
    </w:p>
    <w:tbl>
      <w:tblPr>
        <w:tblStyle w:val="Grilledutableau"/>
        <w:tblW w:w="0" w:type="auto"/>
        <w:tblLook w:val="04A0" w:firstRow="1" w:lastRow="0" w:firstColumn="1" w:lastColumn="0" w:noHBand="0" w:noVBand="1"/>
      </w:tblPr>
      <w:tblGrid>
        <w:gridCol w:w="817"/>
        <w:gridCol w:w="8473"/>
      </w:tblGrid>
      <w:tr w:rsidR="001F71E4" w:rsidRPr="001F71E4" w:rsidTr="001F71E4">
        <w:tc>
          <w:tcPr>
            <w:tcW w:w="817" w:type="dxa"/>
          </w:tcPr>
          <w:p w:rsidR="001F71E4" w:rsidRPr="001F71E4" w:rsidRDefault="001F71E4" w:rsidP="001F71E4">
            <w:pPr>
              <w:spacing w:before="39"/>
              <w:jc w:val="center"/>
              <w:rPr>
                <w:rFonts w:ascii="Arial" w:eastAsia="Calibri" w:hAnsi="Arial" w:cs="Arial"/>
                <w:b/>
              </w:rPr>
            </w:pPr>
            <w:r w:rsidRPr="001F71E4">
              <w:rPr>
                <w:rFonts w:ascii="Arial" w:eastAsia="Calibri" w:hAnsi="Arial" w:cs="Arial"/>
                <w:b/>
              </w:rPr>
              <w:t>Case</w:t>
            </w:r>
          </w:p>
        </w:tc>
        <w:tc>
          <w:tcPr>
            <w:tcW w:w="8473" w:type="dxa"/>
          </w:tcPr>
          <w:p w:rsidR="001F71E4" w:rsidRPr="001F71E4" w:rsidRDefault="001F71E4" w:rsidP="001F71E4">
            <w:pPr>
              <w:spacing w:before="39"/>
              <w:jc w:val="center"/>
              <w:rPr>
                <w:rFonts w:ascii="Arial" w:eastAsia="Calibri" w:hAnsi="Arial" w:cs="Arial"/>
                <w:b/>
              </w:rPr>
            </w:pPr>
            <w:r w:rsidRPr="001F71E4">
              <w:rPr>
                <w:rFonts w:ascii="Arial" w:eastAsia="Calibri" w:hAnsi="Arial" w:cs="Arial"/>
                <w:b/>
              </w:rPr>
              <w:t>Instructions</w:t>
            </w:r>
          </w:p>
        </w:tc>
      </w:tr>
      <w:tr w:rsidR="001F71E4" w:rsidTr="001F71E4">
        <w:tc>
          <w:tcPr>
            <w:tcW w:w="817" w:type="dxa"/>
          </w:tcPr>
          <w:p w:rsidR="001F71E4" w:rsidRDefault="001F71E4" w:rsidP="001F71E4">
            <w:pPr>
              <w:spacing w:before="39"/>
              <w:jc w:val="center"/>
              <w:rPr>
                <w:rFonts w:ascii="Arial" w:eastAsia="Calibri" w:hAnsi="Arial" w:cs="Arial"/>
              </w:rPr>
            </w:pPr>
            <w:r>
              <w:rPr>
                <w:rFonts w:ascii="Arial" w:eastAsia="Calibri" w:hAnsi="Arial" w:cs="Arial"/>
              </w:rPr>
              <w:t>1</w:t>
            </w:r>
          </w:p>
          <w:p w:rsidR="001F71E4" w:rsidRDefault="001F71E4" w:rsidP="001F71E4">
            <w:pPr>
              <w:spacing w:before="39"/>
              <w:jc w:val="center"/>
              <w:rPr>
                <w:rFonts w:ascii="Arial" w:eastAsia="Calibri" w:hAnsi="Arial" w:cs="Arial"/>
              </w:rPr>
            </w:pPr>
          </w:p>
        </w:tc>
        <w:tc>
          <w:tcPr>
            <w:tcW w:w="8473" w:type="dxa"/>
          </w:tcPr>
          <w:p w:rsidR="001F71E4" w:rsidRPr="001F71E4" w:rsidRDefault="001F71E4" w:rsidP="001F71E4">
            <w:pPr>
              <w:spacing w:line="276" w:lineRule="auto"/>
              <w:jc w:val="both"/>
              <w:rPr>
                <w:rFonts w:ascii="Arial" w:hAnsi="Arial" w:cs="Arial"/>
              </w:rPr>
            </w:pPr>
            <w:r w:rsidRPr="001F71E4">
              <w:rPr>
                <w:rFonts w:ascii="Arial" w:hAnsi="Arial" w:cs="Arial"/>
              </w:rPr>
              <w:t xml:space="preserve">Identifier la (les) SC ou la SR par le biais d’un numéro unique, et citer ce </w:t>
            </w:r>
            <w:r>
              <w:rPr>
                <w:rFonts w:ascii="Arial" w:hAnsi="Arial" w:cs="Arial"/>
              </w:rPr>
              <w:t xml:space="preserve">numéro dans le livret aéronef. </w:t>
            </w:r>
          </w:p>
        </w:tc>
      </w:tr>
      <w:tr w:rsidR="001F71E4" w:rsidTr="001F71E4">
        <w:tc>
          <w:tcPr>
            <w:tcW w:w="817" w:type="dxa"/>
          </w:tcPr>
          <w:p w:rsidR="001F71E4" w:rsidRDefault="001F71E4" w:rsidP="001F71E4">
            <w:pPr>
              <w:spacing w:before="39"/>
              <w:jc w:val="center"/>
              <w:rPr>
                <w:rFonts w:ascii="Arial" w:eastAsia="Calibri" w:hAnsi="Arial" w:cs="Arial"/>
              </w:rPr>
            </w:pPr>
            <w:r>
              <w:rPr>
                <w:rFonts w:ascii="Arial" w:eastAsia="Calibri" w:hAnsi="Arial" w:cs="Arial"/>
              </w:rPr>
              <w:t>2</w:t>
            </w:r>
          </w:p>
        </w:tc>
        <w:tc>
          <w:tcPr>
            <w:tcW w:w="8473" w:type="dxa"/>
          </w:tcPr>
          <w:p w:rsidR="001F71E4" w:rsidRPr="001F71E4" w:rsidRDefault="001F71E4" w:rsidP="001F71E4">
            <w:pPr>
              <w:spacing w:line="276" w:lineRule="auto"/>
              <w:jc w:val="both"/>
              <w:rPr>
                <w:rFonts w:ascii="Arial" w:hAnsi="Arial" w:cs="Arial"/>
              </w:rPr>
            </w:pPr>
            <w:r w:rsidRPr="006413D0">
              <w:rPr>
                <w:rFonts w:ascii="Arial" w:hAnsi="Arial" w:cs="Arial"/>
              </w:rPr>
              <w:t>Spécifier le chapitre applicable des CS-STAN de l'EASA, en mentionnant le numéro</w:t>
            </w:r>
            <w:r>
              <w:rPr>
                <w:rFonts w:ascii="Arial" w:hAnsi="Arial" w:cs="Arial"/>
              </w:rPr>
              <w:t xml:space="preserve"> de révision (ex. : CS-</w:t>
            </w:r>
            <w:proofErr w:type="spellStart"/>
            <w:r>
              <w:rPr>
                <w:rFonts w:ascii="Arial" w:hAnsi="Arial" w:cs="Arial"/>
              </w:rPr>
              <w:t>SCxxxy</w:t>
            </w:r>
            <w:proofErr w:type="spellEnd"/>
            <w:r>
              <w:rPr>
                <w:rFonts w:ascii="Arial" w:hAnsi="Arial" w:cs="Arial"/>
              </w:rPr>
              <w:t xml:space="preserve"> ou </w:t>
            </w:r>
            <w:r w:rsidRPr="006413D0">
              <w:rPr>
                <w:rFonts w:ascii="Arial" w:hAnsi="Arial" w:cs="Arial"/>
              </w:rPr>
              <w:t>CS-</w:t>
            </w:r>
            <w:proofErr w:type="spellStart"/>
            <w:r w:rsidRPr="006413D0">
              <w:rPr>
                <w:rFonts w:ascii="Arial" w:hAnsi="Arial" w:cs="Arial"/>
              </w:rPr>
              <w:t>SRxxxy</w:t>
            </w:r>
            <w:proofErr w:type="spellEnd"/>
            <w:r w:rsidRPr="006413D0">
              <w:rPr>
                <w:rFonts w:ascii="Arial" w:hAnsi="Arial" w:cs="Arial"/>
              </w:rPr>
              <w:t>) et le titre. Rédiger également une brève description.</w:t>
            </w:r>
          </w:p>
        </w:tc>
      </w:tr>
      <w:tr w:rsidR="001F71E4" w:rsidTr="001F71E4">
        <w:tc>
          <w:tcPr>
            <w:tcW w:w="817" w:type="dxa"/>
          </w:tcPr>
          <w:p w:rsidR="001F71E4" w:rsidRDefault="001F71E4" w:rsidP="001F71E4">
            <w:pPr>
              <w:spacing w:before="39"/>
              <w:jc w:val="center"/>
              <w:rPr>
                <w:rFonts w:ascii="Arial" w:eastAsia="Calibri" w:hAnsi="Arial" w:cs="Arial"/>
              </w:rPr>
            </w:pPr>
            <w:r>
              <w:rPr>
                <w:rFonts w:ascii="Arial" w:eastAsia="Calibri" w:hAnsi="Arial" w:cs="Arial"/>
              </w:rPr>
              <w:t>3</w:t>
            </w:r>
          </w:p>
        </w:tc>
        <w:tc>
          <w:tcPr>
            <w:tcW w:w="8473" w:type="dxa"/>
          </w:tcPr>
          <w:p w:rsidR="001F71E4" w:rsidRPr="001F71E4" w:rsidRDefault="001F71E4" w:rsidP="001F71E4">
            <w:pPr>
              <w:spacing w:line="276" w:lineRule="auto"/>
              <w:jc w:val="both"/>
              <w:rPr>
                <w:rFonts w:ascii="Arial" w:hAnsi="Arial" w:cs="Arial"/>
              </w:rPr>
            </w:pPr>
            <w:r w:rsidRPr="001F71E4">
              <w:rPr>
                <w:rFonts w:ascii="Arial" w:hAnsi="Arial" w:cs="Arial"/>
              </w:rPr>
              <w:t>Identifier l’immatriculation, le modèle et le</w:t>
            </w:r>
            <w:r>
              <w:rPr>
                <w:rFonts w:ascii="Arial" w:hAnsi="Arial" w:cs="Arial"/>
              </w:rPr>
              <w:t xml:space="preserve"> numéro de série de l’aéronef. </w:t>
            </w:r>
          </w:p>
        </w:tc>
      </w:tr>
      <w:tr w:rsidR="001F71E4" w:rsidTr="001F71E4">
        <w:tc>
          <w:tcPr>
            <w:tcW w:w="817" w:type="dxa"/>
          </w:tcPr>
          <w:p w:rsidR="001F71E4" w:rsidRDefault="001F71E4" w:rsidP="001F71E4">
            <w:pPr>
              <w:spacing w:before="39"/>
              <w:jc w:val="center"/>
              <w:rPr>
                <w:rFonts w:ascii="Arial" w:eastAsia="Calibri" w:hAnsi="Arial" w:cs="Arial"/>
              </w:rPr>
            </w:pPr>
            <w:r>
              <w:rPr>
                <w:rFonts w:ascii="Arial" w:eastAsia="Calibri" w:hAnsi="Arial" w:cs="Arial"/>
              </w:rPr>
              <w:t>4</w:t>
            </w:r>
          </w:p>
        </w:tc>
        <w:tc>
          <w:tcPr>
            <w:tcW w:w="8473" w:type="dxa"/>
          </w:tcPr>
          <w:p w:rsidR="001F71E4" w:rsidRPr="001F71E4" w:rsidRDefault="001F71E4" w:rsidP="001F71E4">
            <w:pPr>
              <w:spacing w:line="276" w:lineRule="auto"/>
              <w:jc w:val="both"/>
              <w:rPr>
                <w:rFonts w:ascii="Arial" w:hAnsi="Arial" w:cs="Arial"/>
              </w:rPr>
            </w:pPr>
            <w:r w:rsidRPr="001F71E4">
              <w:rPr>
                <w:rFonts w:ascii="Arial" w:hAnsi="Arial" w:cs="Arial"/>
              </w:rPr>
              <w:t>Lister les numéros de série et identification des pièces installées. Faire référence si né</w:t>
            </w:r>
            <w:r>
              <w:rPr>
                <w:rFonts w:ascii="Arial" w:hAnsi="Arial" w:cs="Arial"/>
              </w:rPr>
              <w:t xml:space="preserve">cessaire à un document annexe. </w:t>
            </w:r>
          </w:p>
        </w:tc>
      </w:tr>
      <w:tr w:rsidR="001F71E4" w:rsidTr="001F71E4">
        <w:tc>
          <w:tcPr>
            <w:tcW w:w="817" w:type="dxa"/>
          </w:tcPr>
          <w:p w:rsidR="001F71E4" w:rsidRDefault="001F71E4" w:rsidP="001F71E4">
            <w:pPr>
              <w:spacing w:before="39"/>
              <w:jc w:val="center"/>
              <w:rPr>
                <w:rFonts w:ascii="Arial" w:eastAsia="Calibri" w:hAnsi="Arial" w:cs="Arial"/>
              </w:rPr>
            </w:pPr>
            <w:r>
              <w:rPr>
                <w:rFonts w:ascii="Arial" w:eastAsia="Calibri" w:hAnsi="Arial" w:cs="Arial"/>
              </w:rPr>
              <w:t>5</w:t>
            </w:r>
          </w:p>
        </w:tc>
        <w:tc>
          <w:tcPr>
            <w:tcW w:w="8473" w:type="dxa"/>
          </w:tcPr>
          <w:p w:rsidR="001F71E4" w:rsidRPr="001F71E4" w:rsidRDefault="001F71E4" w:rsidP="001F71E4">
            <w:pPr>
              <w:spacing w:line="276" w:lineRule="auto"/>
              <w:jc w:val="both"/>
              <w:rPr>
                <w:rFonts w:ascii="Arial" w:hAnsi="Arial" w:cs="Arial"/>
              </w:rPr>
            </w:pPr>
            <w:r w:rsidRPr="00FB3803">
              <w:rPr>
                <w:rFonts w:ascii="Arial" w:hAnsi="Arial" w:cs="Arial"/>
              </w:rPr>
              <w:t>Identifier les manuels de l'aéronef impactés</w:t>
            </w:r>
          </w:p>
        </w:tc>
      </w:tr>
      <w:tr w:rsidR="001F71E4" w:rsidTr="001F71E4">
        <w:tc>
          <w:tcPr>
            <w:tcW w:w="817" w:type="dxa"/>
          </w:tcPr>
          <w:p w:rsidR="001F71E4" w:rsidRDefault="001F71E4" w:rsidP="001F71E4">
            <w:pPr>
              <w:spacing w:before="39"/>
              <w:jc w:val="center"/>
              <w:rPr>
                <w:rFonts w:ascii="Arial" w:eastAsia="Calibri" w:hAnsi="Arial" w:cs="Arial"/>
              </w:rPr>
            </w:pPr>
            <w:r>
              <w:rPr>
                <w:rFonts w:ascii="Arial" w:eastAsia="Calibri" w:hAnsi="Arial" w:cs="Arial"/>
              </w:rPr>
              <w:t>6</w:t>
            </w:r>
          </w:p>
        </w:tc>
        <w:tc>
          <w:tcPr>
            <w:tcW w:w="8473" w:type="dxa"/>
          </w:tcPr>
          <w:p w:rsidR="001F71E4" w:rsidRPr="001F71E4" w:rsidRDefault="001F71E4" w:rsidP="001F71E4">
            <w:pPr>
              <w:spacing w:line="276" w:lineRule="auto"/>
              <w:jc w:val="both"/>
              <w:rPr>
                <w:rFonts w:ascii="Arial" w:hAnsi="Arial" w:cs="Arial"/>
              </w:rPr>
            </w:pPr>
            <w:r w:rsidRPr="001F71E4">
              <w:rPr>
                <w:rFonts w:ascii="Arial" w:hAnsi="Arial" w:cs="Arial"/>
              </w:rPr>
              <w:t>Faire référence à la documentation développée dans le cadre de la (des) SC ou de la SR et de son intégration, en incluant les données de conceptions exigées par les CS-STAN : définition de la conception, documents attestant de la conformité avec les spécifications de certification, ou bien tout résultat d’essai, etc. Les références aux documents doivent mentionner leur num</w:t>
            </w:r>
            <w:r>
              <w:rPr>
                <w:rFonts w:ascii="Arial" w:hAnsi="Arial" w:cs="Arial"/>
              </w:rPr>
              <w:t>éro de révision/date d’édition.</w:t>
            </w:r>
          </w:p>
        </w:tc>
      </w:tr>
      <w:tr w:rsidR="001F71E4" w:rsidTr="001F71E4">
        <w:tc>
          <w:tcPr>
            <w:tcW w:w="817" w:type="dxa"/>
          </w:tcPr>
          <w:p w:rsidR="001F71E4" w:rsidRDefault="001F71E4" w:rsidP="001F71E4">
            <w:pPr>
              <w:spacing w:before="39"/>
              <w:jc w:val="center"/>
              <w:rPr>
                <w:rFonts w:ascii="Arial" w:eastAsia="Calibri" w:hAnsi="Arial" w:cs="Arial"/>
              </w:rPr>
            </w:pPr>
            <w:r>
              <w:rPr>
                <w:rFonts w:ascii="Arial" w:eastAsia="Calibri" w:hAnsi="Arial" w:cs="Arial"/>
              </w:rPr>
              <w:t>7</w:t>
            </w:r>
          </w:p>
        </w:tc>
        <w:tc>
          <w:tcPr>
            <w:tcW w:w="8473" w:type="dxa"/>
          </w:tcPr>
          <w:p w:rsidR="001F71E4" w:rsidRPr="001F71E4" w:rsidRDefault="001F71E4" w:rsidP="001F71E4">
            <w:pPr>
              <w:spacing w:line="276" w:lineRule="auto"/>
              <w:jc w:val="both"/>
              <w:rPr>
                <w:rFonts w:ascii="Arial" w:hAnsi="Arial" w:cs="Arial"/>
              </w:rPr>
            </w:pPr>
            <w:r w:rsidRPr="001F71E4">
              <w:rPr>
                <w:rFonts w:ascii="Arial" w:hAnsi="Arial" w:cs="Arial"/>
              </w:rPr>
              <w:t>Identifier les instructions pour le maintien de la navigabilité qui doivent être prises en compte pour la revue du prog</w:t>
            </w:r>
            <w:r>
              <w:rPr>
                <w:rFonts w:ascii="Arial" w:hAnsi="Arial" w:cs="Arial"/>
              </w:rPr>
              <w:t>ramme d’entretien de l’aéronef.</w:t>
            </w:r>
          </w:p>
        </w:tc>
      </w:tr>
      <w:tr w:rsidR="001F71E4" w:rsidTr="001F71E4">
        <w:tc>
          <w:tcPr>
            <w:tcW w:w="817" w:type="dxa"/>
          </w:tcPr>
          <w:p w:rsidR="001F71E4" w:rsidRDefault="001F71E4" w:rsidP="001F71E4">
            <w:pPr>
              <w:spacing w:before="39"/>
              <w:jc w:val="center"/>
              <w:rPr>
                <w:rFonts w:ascii="Arial" w:eastAsia="Calibri" w:hAnsi="Arial" w:cs="Arial"/>
              </w:rPr>
            </w:pPr>
            <w:r>
              <w:rPr>
                <w:rFonts w:ascii="Arial" w:eastAsia="Calibri" w:hAnsi="Arial" w:cs="Arial"/>
              </w:rPr>
              <w:t>8</w:t>
            </w:r>
          </w:p>
        </w:tc>
        <w:tc>
          <w:tcPr>
            <w:tcW w:w="8473" w:type="dxa"/>
          </w:tcPr>
          <w:p w:rsidR="001F71E4" w:rsidRPr="001F71E4" w:rsidRDefault="001F71E4" w:rsidP="001F71E4">
            <w:pPr>
              <w:spacing w:line="276" w:lineRule="auto"/>
              <w:jc w:val="both"/>
              <w:rPr>
                <w:rFonts w:ascii="Arial" w:hAnsi="Arial" w:cs="Arial"/>
              </w:rPr>
            </w:pPr>
            <w:r w:rsidRPr="001F71E4">
              <w:rPr>
                <w:rFonts w:ascii="Arial" w:hAnsi="Arial" w:cs="Arial"/>
              </w:rPr>
              <w:t>Case à renseigner si nécessaire par l’installateur.</w:t>
            </w:r>
          </w:p>
        </w:tc>
      </w:tr>
      <w:tr w:rsidR="001F71E4" w:rsidTr="001F71E4">
        <w:tc>
          <w:tcPr>
            <w:tcW w:w="817" w:type="dxa"/>
          </w:tcPr>
          <w:p w:rsidR="001F71E4" w:rsidRDefault="001F71E4" w:rsidP="001F71E4">
            <w:pPr>
              <w:spacing w:before="39"/>
              <w:jc w:val="center"/>
              <w:rPr>
                <w:rFonts w:ascii="Arial" w:eastAsia="Calibri" w:hAnsi="Arial" w:cs="Arial"/>
              </w:rPr>
            </w:pPr>
            <w:r>
              <w:rPr>
                <w:rFonts w:ascii="Arial" w:eastAsia="Calibri" w:hAnsi="Arial" w:cs="Arial"/>
              </w:rPr>
              <w:t>11</w:t>
            </w:r>
          </w:p>
        </w:tc>
        <w:tc>
          <w:tcPr>
            <w:tcW w:w="8473" w:type="dxa"/>
          </w:tcPr>
          <w:p w:rsidR="001F71E4" w:rsidRPr="001F71E4" w:rsidRDefault="001F71E4" w:rsidP="001F71E4">
            <w:pPr>
              <w:spacing w:line="276" w:lineRule="auto"/>
              <w:jc w:val="both"/>
              <w:rPr>
                <w:rFonts w:ascii="Arial" w:hAnsi="Arial" w:cs="Arial"/>
              </w:rPr>
            </w:pPr>
            <w:r w:rsidRPr="001F71E4">
              <w:rPr>
                <w:rFonts w:ascii="Arial" w:hAnsi="Arial" w:cs="Arial"/>
              </w:rPr>
              <w:t>Spécifier le nom complet de la personne (physique ou morale) et la référence du certificat d’agrément ou, pour un personnel de certification indépendant, de la licence utilisée pour émettre la r</w:t>
            </w:r>
            <w:r>
              <w:rPr>
                <w:rFonts w:ascii="Arial" w:hAnsi="Arial" w:cs="Arial"/>
              </w:rPr>
              <w:t xml:space="preserve">emise en service de l’aéronef. </w:t>
            </w:r>
          </w:p>
        </w:tc>
      </w:tr>
      <w:tr w:rsidR="001F71E4" w:rsidTr="004E256E">
        <w:trPr>
          <w:trHeight w:val="860"/>
        </w:trPr>
        <w:tc>
          <w:tcPr>
            <w:tcW w:w="817" w:type="dxa"/>
          </w:tcPr>
          <w:p w:rsidR="001F71E4" w:rsidRDefault="001F71E4" w:rsidP="00C27EF7">
            <w:pPr>
              <w:spacing w:before="39"/>
              <w:jc w:val="center"/>
              <w:rPr>
                <w:rFonts w:ascii="Arial" w:eastAsia="Calibri" w:hAnsi="Arial" w:cs="Arial"/>
              </w:rPr>
            </w:pPr>
            <w:r>
              <w:rPr>
                <w:rFonts w:ascii="Arial" w:eastAsia="Calibri" w:hAnsi="Arial" w:cs="Arial"/>
              </w:rPr>
              <w:t>9a</w:t>
            </w:r>
            <w:r w:rsidRPr="001F71E4">
              <w:rPr>
                <w:rFonts w:ascii="Arial" w:eastAsia="Calibri" w:hAnsi="Arial" w:cs="Arial"/>
              </w:rPr>
              <w:t>, 9</w:t>
            </w:r>
            <w:r>
              <w:rPr>
                <w:rFonts w:ascii="Arial" w:eastAsia="Calibri" w:hAnsi="Arial" w:cs="Arial"/>
              </w:rPr>
              <w:t>b</w:t>
            </w:r>
            <w:r w:rsidRPr="001F71E4">
              <w:rPr>
                <w:rFonts w:ascii="Arial" w:eastAsia="Calibri" w:hAnsi="Arial" w:cs="Arial"/>
              </w:rPr>
              <w:t xml:space="preserve">, </w:t>
            </w:r>
            <w:del w:id="37" w:author="SABATIER Raphael" w:date="2020-03-15T19:27:00Z">
              <w:r w:rsidRPr="001F71E4" w:rsidDel="00C27EF7">
                <w:rPr>
                  <w:rFonts w:ascii="Arial" w:eastAsia="Calibri" w:hAnsi="Arial" w:cs="Arial"/>
                </w:rPr>
                <w:delText>10 et 12</w:delText>
              </w:r>
            </w:del>
          </w:p>
        </w:tc>
        <w:tc>
          <w:tcPr>
            <w:tcW w:w="8473" w:type="dxa"/>
          </w:tcPr>
          <w:p w:rsidR="001F71E4" w:rsidRPr="001F71E4" w:rsidDel="004E256E" w:rsidRDefault="001F71E4" w:rsidP="001F71E4">
            <w:pPr>
              <w:spacing w:line="276" w:lineRule="auto"/>
              <w:jc w:val="both"/>
              <w:rPr>
                <w:del w:id="38" w:author="SABATIER Raphael" w:date="2020-03-15T19:27:00Z"/>
                <w:rFonts w:ascii="Arial" w:hAnsi="Arial" w:cs="Arial"/>
              </w:rPr>
            </w:pPr>
            <w:del w:id="39" w:author="SABATIER Raphael" w:date="2020-03-15T19:27:00Z">
              <w:r w:rsidRPr="001F71E4" w:rsidDel="004E256E">
                <w:rPr>
                  <w:rFonts w:ascii="Arial" w:hAnsi="Arial" w:cs="Arial"/>
                </w:rPr>
                <w:delText xml:space="preserve">Cases ne nécessitant pas d’explications complémentaires. </w:delText>
              </w:r>
            </w:del>
          </w:p>
          <w:p w:rsidR="001F71E4" w:rsidRDefault="00C27EF7" w:rsidP="00B05318">
            <w:pPr>
              <w:spacing w:before="39"/>
              <w:rPr>
                <w:rFonts w:ascii="Arial" w:eastAsia="Calibri" w:hAnsi="Arial" w:cs="Arial"/>
              </w:rPr>
            </w:pPr>
            <w:ins w:id="40" w:author="SABATIER Raphael" w:date="2020-03-15T19:27:00Z">
              <w:r w:rsidRPr="00C27EF7">
                <w:rPr>
                  <w:rFonts w:ascii="Arial" w:eastAsia="Calibri" w:hAnsi="Arial" w:cs="Arial"/>
                </w:rPr>
                <w:t>Des références réglementaires introduites par le règlement (UE) 2019/1383</w:t>
              </w:r>
              <w:r w:rsidR="004E256E">
                <w:rPr>
                  <w:rFonts w:ascii="Arial" w:eastAsia="Calibri" w:hAnsi="Arial" w:cs="Arial"/>
                </w:rPr>
                <w:t>,</w:t>
              </w:r>
              <w:r w:rsidRPr="00C27EF7">
                <w:rPr>
                  <w:rFonts w:ascii="Arial" w:eastAsia="Calibri" w:hAnsi="Arial" w:cs="Arial"/>
                </w:rPr>
                <w:t xml:space="preserve"> non prises en compte dans les CS-STAN</w:t>
              </w:r>
            </w:ins>
            <w:ins w:id="41" w:author="SABATIER Raphael" w:date="2020-03-15T19:28:00Z">
              <w:r w:rsidR="004E256E">
                <w:rPr>
                  <w:rFonts w:ascii="Arial" w:eastAsia="Calibri" w:hAnsi="Arial" w:cs="Arial"/>
                </w:rPr>
                <w:t>,</w:t>
              </w:r>
            </w:ins>
            <w:ins w:id="42" w:author="SABATIER Raphael" w:date="2020-03-15T19:27:00Z">
              <w:r w:rsidRPr="00C27EF7">
                <w:rPr>
                  <w:rFonts w:ascii="Arial" w:eastAsia="Calibri" w:hAnsi="Arial" w:cs="Arial"/>
                </w:rPr>
                <w:t xml:space="preserve"> ne sont pas des motifs de non-conformité. (Ex : lire ML.A.801 au lieu de M.A.801</w:t>
              </w:r>
            </w:ins>
            <w:ins w:id="43" w:author="SABATIER Raphael" w:date="2020-03-15T19:28:00Z">
              <w:r w:rsidR="004E256E">
                <w:rPr>
                  <w:rFonts w:ascii="Arial" w:eastAsia="Calibri" w:hAnsi="Arial" w:cs="Arial"/>
                </w:rPr>
                <w:t>dans les CS-STAN</w:t>
              </w:r>
            </w:ins>
            <w:ins w:id="44" w:author="SABATIER Raphael" w:date="2020-03-15T19:27:00Z">
              <w:r w:rsidRPr="00C27EF7">
                <w:rPr>
                  <w:rFonts w:ascii="Arial" w:eastAsia="Calibri" w:hAnsi="Arial" w:cs="Arial"/>
                </w:rPr>
                <w:t>)</w:t>
              </w:r>
            </w:ins>
          </w:p>
        </w:tc>
      </w:tr>
      <w:tr w:rsidR="00C27EF7" w:rsidTr="001F71E4">
        <w:tc>
          <w:tcPr>
            <w:tcW w:w="817" w:type="dxa"/>
          </w:tcPr>
          <w:p w:rsidR="00C27EF7" w:rsidRDefault="00C27EF7" w:rsidP="001F71E4">
            <w:pPr>
              <w:spacing w:before="39"/>
              <w:jc w:val="center"/>
              <w:rPr>
                <w:rFonts w:ascii="Arial" w:eastAsia="Calibri" w:hAnsi="Arial" w:cs="Arial"/>
              </w:rPr>
            </w:pPr>
            <w:r w:rsidRPr="001F71E4">
              <w:rPr>
                <w:rFonts w:ascii="Arial" w:eastAsia="Calibri" w:hAnsi="Arial" w:cs="Arial"/>
              </w:rPr>
              <w:t>10 et 12</w:t>
            </w:r>
          </w:p>
        </w:tc>
        <w:tc>
          <w:tcPr>
            <w:tcW w:w="8473" w:type="dxa"/>
          </w:tcPr>
          <w:p w:rsidR="00C27EF7" w:rsidRPr="001F71E4" w:rsidRDefault="004E256E" w:rsidP="001F71E4">
            <w:pPr>
              <w:spacing w:line="276" w:lineRule="auto"/>
              <w:jc w:val="both"/>
              <w:rPr>
                <w:rFonts w:ascii="Arial" w:hAnsi="Arial" w:cs="Arial"/>
              </w:rPr>
            </w:pPr>
            <w:r w:rsidRPr="004E256E">
              <w:rPr>
                <w:rFonts w:ascii="Arial" w:hAnsi="Arial" w:cs="Arial"/>
              </w:rPr>
              <w:t>Cases ne nécessitant pas d’explications complémentaires.</w:t>
            </w:r>
          </w:p>
        </w:tc>
      </w:tr>
    </w:tbl>
    <w:p w:rsidR="001F71E4" w:rsidRPr="006413D0" w:rsidRDefault="001F71E4" w:rsidP="00B05318">
      <w:pPr>
        <w:spacing w:before="39"/>
        <w:rPr>
          <w:rFonts w:ascii="Arial" w:eastAsia="Calibri" w:hAnsi="Arial" w:cs="Arial"/>
        </w:rPr>
      </w:pPr>
    </w:p>
    <w:p w:rsidR="00AA74C4" w:rsidRDefault="00AA74C4" w:rsidP="00FB3803">
      <w:pPr>
        <w:tabs>
          <w:tab w:val="left" w:pos="675"/>
        </w:tabs>
        <w:spacing w:before="40"/>
        <w:rPr>
          <w:rFonts w:ascii="Arial" w:eastAsia="Calibri" w:hAnsi="Arial" w:cs="Arial"/>
        </w:rPr>
        <w:sectPr w:rsidR="00AA74C4" w:rsidSect="00954248">
          <w:footerReference w:type="default" r:id="rId10"/>
          <w:pgSz w:w="11910" w:h="16840"/>
          <w:pgMar w:top="993" w:right="1320" w:bottom="900" w:left="1440" w:header="0" w:footer="710" w:gutter="0"/>
          <w:cols w:space="720"/>
        </w:sectPr>
      </w:pPr>
    </w:p>
    <w:p w:rsidR="00AA74C4" w:rsidRPr="004D5125" w:rsidRDefault="00AA74C4" w:rsidP="00AA74C4">
      <w:pPr>
        <w:tabs>
          <w:tab w:val="left" w:pos="9072"/>
        </w:tabs>
        <w:spacing w:before="41" w:line="535" w:lineRule="auto"/>
        <w:ind w:right="178"/>
        <w:jc w:val="center"/>
        <w:rPr>
          <w:rFonts w:ascii="Arial" w:hAnsi="Arial" w:cs="Arial"/>
          <w:b/>
          <w:sz w:val="24"/>
          <w:szCs w:val="24"/>
        </w:rPr>
      </w:pPr>
      <w:r w:rsidRPr="004D5125">
        <w:rPr>
          <w:rFonts w:ascii="Arial" w:hAnsi="Arial" w:cs="Arial"/>
          <w:b/>
          <w:sz w:val="24"/>
          <w:szCs w:val="24"/>
        </w:rPr>
        <w:lastRenderedPageBreak/>
        <w:t>Modalités pratiques de mise en œuvre du CS-STAN</w:t>
      </w:r>
      <w:r>
        <w:rPr>
          <w:rFonts w:ascii="Arial" w:hAnsi="Arial" w:cs="Arial"/>
          <w:b/>
          <w:sz w:val="24"/>
          <w:szCs w:val="24"/>
        </w:rPr>
        <w:t xml:space="preserve"> (AMC M.A. 801)</w:t>
      </w:r>
    </w:p>
    <w:p w:rsidR="00AA74C4" w:rsidRPr="00031597" w:rsidRDefault="00AA74C4" w:rsidP="00AA74C4">
      <w:pPr>
        <w:spacing w:before="5" w:line="220" w:lineRule="exact"/>
        <w:rPr>
          <w:rFonts w:ascii="Arial" w:eastAsia="Calibri" w:hAnsi="Arial" w:cs="Arial"/>
          <w:b/>
          <w:bCs/>
        </w:rPr>
      </w:pPr>
    </w:p>
    <w:p w:rsidR="00AA74C4" w:rsidRDefault="00AA74C4" w:rsidP="00AA74C4">
      <w:pPr>
        <w:pStyle w:val="Titre1"/>
        <w:spacing w:line="274" w:lineRule="auto"/>
        <w:ind w:left="100" w:right="124" w:firstLine="0"/>
        <w:jc w:val="both"/>
        <w:rPr>
          <w:rFonts w:ascii="Arial" w:hAnsi="Arial" w:cs="Arial"/>
        </w:rPr>
      </w:pPr>
      <w:r>
        <w:rPr>
          <w:rFonts w:ascii="Arial" w:hAnsi="Arial" w:cs="Arial"/>
        </w:rPr>
        <w:t>Le présent document décrit les conditions :</w:t>
      </w:r>
    </w:p>
    <w:p w:rsidR="00AA74C4" w:rsidRPr="004D5125" w:rsidRDefault="00AA74C4" w:rsidP="00AA74C4">
      <w:pPr>
        <w:pStyle w:val="Titre1"/>
        <w:numPr>
          <w:ilvl w:val="0"/>
          <w:numId w:val="16"/>
        </w:numPr>
        <w:spacing w:line="274" w:lineRule="auto"/>
        <w:ind w:right="124"/>
        <w:jc w:val="both"/>
        <w:rPr>
          <w:rFonts w:ascii="Arial" w:hAnsi="Arial" w:cs="Arial"/>
          <w:b w:val="0"/>
          <w:bCs w:val="0"/>
        </w:rPr>
      </w:pPr>
      <w:proofErr w:type="gramStart"/>
      <w:r>
        <w:rPr>
          <w:rFonts w:ascii="Arial" w:hAnsi="Arial" w:cs="Arial"/>
        </w:rPr>
        <w:t>d’</w:t>
      </w:r>
      <w:r w:rsidRPr="00031597">
        <w:rPr>
          <w:rFonts w:ascii="Arial" w:hAnsi="Arial" w:cs="Arial"/>
        </w:rPr>
        <w:t>intégration</w:t>
      </w:r>
      <w:proofErr w:type="gramEnd"/>
      <w:r w:rsidRPr="00031597">
        <w:rPr>
          <w:rFonts w:ascii="Arial" w:hAnsi="Arial" w:cs="Arial"/>
        </w:rPr>
        <w:t xml:space="preserve"> d'une modification standard (appelé SC dans la suite du texte) ou d'une réparation standard (appelé SR dans la suite du texte)</w:t>
      </w:r>
      <w:r>
        <w:rPr>
          <w:rFonts w:ascii="Arial" w:hAnsi="Arial" w:cs="Arial"/>
        </w:rPr>
        <w:t xml:space="preserve"> telle que décrite dans le CS-STAN,</w:t>
      </w:r>
    </w:p>
    <w:p w:rsidR="00AA74C4" w:rsidRPr="00031597" w:rsidRDefault="00AA74C4" w:rsidP="00AA74C4">
      <w:pPr>
        <w:pStyle w:val="Titre1"/>
        <w:numPr>
          <w:ilvl w:val="0"/>
          <w:numId w:val="16"/>
        </w:numPr>
        <w:spacing w:line="274" w:lineRule="auto"/>
        <w:ind w:right="124"/>
        <w:jc w:val="both"/>
        <w:rPr>
          <w:rFonts w:ascii="Arial" w:hAnsi="Arial" w:cs="Arial"/>
          <w:b w:val="0"/>
          <w:bCs w:val="0"/>
        </w:rPr>
      </w:pPr>
      <w:proofErr w:type="gramStart"/>
      <w:r>
        <w:rPr>
          <w:rFonts w:ascii="Arial" w:hAnsi="Arial" w:cs="Arial"/>
        </w:rPr>
        <w:t>de</w:t>
      </w:r>
      <w:proofErr w:type="gramEnd"/>
      <w:r>
        <w:rPr>
          <w:rFonts w:ascii="Arial" w:hAnsi="Arial" w:cs="Arial"/>
        </w:rPr>
        <w:t xml:space="preserve"> délivrance du c</w:t>
      </w:r>
      <w:r w:rsidRPr="00031597">
        <w:rPr>
          <w:rFonts w:ascii="Arial" w:hAnsi="Arial" w:cs="Arial"/>
        </w:rPr>
        <w:t>ertificat d'approbation pour remise en service aéronef après</w:t>
      </w:r>
      <w:r>
        <w:rPr>
          <w:rFonts w:ascii="Arial" w:hAnsi="Arial" w:cs="Arial"/>
        </w:rPr>
        <w:t xml:space="preserve"> intégration d’une SC/SR</w:t>
      </w:r>
    </w:p>
    <w:p w:rsidR="00AA74C4" w:rsidRPr="00031597" w:rsidRDefault="00AA74C4" w:rsidP="00AA74C4">
      <w:pPr>
        <w:spacing w:before="6" w:line="180" w:lineRule="exact"/>
        <w:rPr>
          <w:rFonts w:ascii="Arial" w:hAnsi="Arial" w:cs="Arial"/>
        </w:rPr>
      </w:pPr>
    </w:p>
    <w:p w:rsidR="00AA74C4" w:rsidRPr="00C52EA2" w:rsidRDefault="00AA74C4" w:rsidP="00AA74C4">
      <w:pPr>
        <w:pStyle w:val="Paragraphedeliste"/>
        <w:numPr>
          <w:ilvl w:val="0"/>
          <w:numId w:val="7"/>
        </w:numPr>
        <w:tabs>
          <w:tab w:val="left" w:pos="274"/>
          <w:tab w:val="left" w:pos="666"/>
        </w:tabs>
        <w:spacing w:before="56"/>
        <w:ind w:hanging="492"/>
        <w:jc w:val="both"/>
        <w:rPr>
          <w:rFonts w:ascii="Arial" w:eastAsia="Calibri" w:hAnsi="Arial" w:cs="Arial"/>
        </w:rPr>
      </w:pPr>
      <w:r w:rsidRPr="00031597">
        <w:rPr>
          <w:rFonts w:ascii="Arial" w:hAnsi="Arial" w:cs="Arial"/>
          <w:b/>
        </w:rPr>
        <w:t>Remise en service et personnes éligibles</w:t>
      </w: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Seules les personnes physiques ou morales habilitées à remettre en service un aéronef après une opération de maintenance, effectuée conformément à la Partie-</w:t>
      </w:r>
      <w:ins w:id="45" w:author="SABATIER Raphael" w:date="2020-03-15T19:30:00Z">
        <w:r w:rsidR="006A0DE0">
          <w:rPr>
            <w:rFonts w:ascii="Arial" w:hAnsi="Arial" w:cs="Arial"/>
          </w:rPr>
          <w:t>ML</w:t>
        </w:r>
      </w:ins>
      <w:del w:id="46" w:author="SABATIER Raphael" w:date="2020-03-15T19:30:00Z">
        <w:r w:rsidRPr="00031597" w:rsidDel="006A0DE0">
          <w:rPr>
            <w:rFonts w:ascii="Arial" w:hAnsi="Arial" w:cs="Arial"/>
          </w:rPr>
          <w:delText>M</w:delText>
        </w:r>
      </w:del>
      <w:r w:rsidRPr="00031597">
        <w:rPr>
          <w:rFonts w:ascii="Arial" w:hAnsi="Arial" w:cs="Arial"/>
        </w:rPr>
        <w:t xml:space="preserve"> ou la Partie-145</w:t>
      </w:r>
      <w:r w:rsidRPr="00C42FAF">
        <w:rPr>
          <w:rFonts w:ascii="Arial" w:hAnsi="Arial" w:cs="Arial"/>
          <w:vertAlign w:val="superscript"/>
        </w:rPr>
        <w:footnoteReference w:id="1"/>
      </w:r>
      <w:r w:rsidRPr="00031597">
        <w:rPr>
          <w:rFonts w:ascii="Arial" w:hAnsi="Arial" w:cs="Arial"/>
        </w:rPr>
        <w:t>, peuvent être considérées comme installateurs éligibles, responsables de l'intégration d'une SC/SR, dans le respect de toutes les exigences applicables.</w:t>
      </w:r>
    </w:p>
    <w:p w:rsidR="00AA74C4" w:rsidRDefault="00AA74C4" w:rsidP="00AA74C4">
      <w:pPr>
        <w:pStyle w:val="Corpsdetexte"/>
        <w:numPr>
          <w:ilvl w:val="0"/>
          <w:numId w:val="3"/>
        </w:numPr>
        <w:tabs>
          <w:tab w:val="left" w:pos="667"/>
        </w:tabs>
        <w:spacing w:before="110"/>
        <w:ind w:right="118" w:hanging="566"/>
        <w:jc w:val="both"/>
        <w:rPr>
          <w:rFonts w:ascii="Arial" w:hAnsi="Arial" w:cs="Arial"/>
        </w:rPr>
      </w:pPr>
      <w:r>
        <w:rPr>
          <w:rFonts w:ascii="Arial" w:hAnsi="Arial" w:cs="Arial"/>
        </w:rPr>
        <w:t>Pour les aéronefs pour lesquels il n’existe pas de licence Partie-66</w:t>
      </w:r>
      <w:r>
        <w:rPr>
          <w:rStyle w:val="Appelnotedebasdep"/>
          <w:rFonts w:ascii="Arial" w:hAnsi="Arial" w:cs="Arial"/>
        </w:rPr>
        <w:footnoteReference w:id="2"/>
      </w:r>
      <w:r>
        <w:rPr>
          <w:rFonts w:ascii="Arial" w:hAnsi="Arial" w:cs="Arial"/>
        </w:rPr>
        <w:t xml:space="preserve">, la remise en service d’un aéronef après intégration d’une SC/SR n’est possible que pour les détenteurs d’une licence nationale valide, émise dans un Etat membre, et en respectant les conditions suivantes : </w:t>
      </w:r>
    </w:p>
    <w:p w:rsidR="00AA74C4" w:rsidRPr="000A7FC2" w:rsidRDefault="00AA74C4" w:rsidP="00AA74C4">
      <w:pPr>
        <w:pStyle w:val="Corpsdetexte"/>
        <w:tabs>
          <w:tab w:val="left" w:pos="667"/>
        </w:tabs>
        <w:spacing w:before="110"/>
        <w:ind w:left="666" w:right="118"/>
        <w:jc w:val="both"/>
        <w:rPr>
          <w:rFonts w:ascii="Arial" w:hAnsi="Arial" w:cs="Arial"/>
        </w:rPr>
      </w:pPr>
    </w:p>
    <w:p w:rsidR="00AA74C4" w:rsidRPr="000A7FC2" w:rsidRDefault="00AA74C4" w:rsidP="00AA74C4">
      <w:pPr>
        <w:pStyle w:val="Corpsdetexte"/>
        <w:numPr>
          <w:ilvl w:val="1"/>
          <w:numId w:val="3"/>
        </w:numPr>
        <w:tabs>
          <w:tab w:val="left" w:pos="1234"/>
        </w:tabs>
        <w:spacing w:before="129" w:line="266" w:lineRule="exact"/>
        <w:ind w:right="117"/>
        <w:jc w:val="both"/>
        <w:rPr>
          <w:rFonts w:ascii="Arial" w:hAnsi="Arial" w:cs="Arial"/>
        </w:rPr>
      </w:pPr>
      <w:r w:rsidRPr="000A7FC2">
        <w:rPr>
          <w:rFonts w:ascii="Arial" w:hAnsi="Arial" w:cs="Arial"/>
        </w:rPr>
        <w:t>Si le détenteur de la licence nationale travaille au sein d'un organisme de maintenance agréé (AMO), la remise en service est valide, quel que soit l’Etat membre d’immatriculation de l’aéronef</w:t>
      </w:r>
      <w:r>
        <w:rPr>
          <w:rFonts w:ascii="Arial" w:hAnsi="Arial" w:cs="Arial"/>
        </w:rPr>
        <w:t>.</w:t>
      </w:r>
    </w:p>
    <w:p w:rsidR="00AA74C4" w:rsidRPr="000A7FC2" w:rsidRDefault="00AA74C4" w:rsidP="00AA74C4">
      <w:pPr>
        <w:pStyle w:val="Corpsdetexte"/>
        <w:tabs>
          <w:tab w:val="left" w:pos="1234"/>
        </w:tabs>
        <w:spacing w:before="126"/>
        <w:ind w:left="1233" w:right="120"/>
        <w:jc w:val="both"/>
        <w:rPr>
          <w:rFonts w:ascii="Arial" w:hAnsi="Arial" w:cs="Arial"/>
        </w:rPr>
      </w:pPr>
    </w:p>
    <w:p w:rsidR="00AA74C4" w:rsidRPr="00031597" w:rsidRDefault="00AA74C4" w:rsidP="00AA74C4">
      <w:pPr>
        <w:pStyle w:val="Corpsdetexte"/>
        <w:numPr>
          <w:ilvl w:val="1"/>
          <w:numId w:val="3"/>
        </w:numPr>
        <w:tabs>
          <w:tab w:val="left" w:pos="1234"/>
        </w:tabs>
        <w:spacing w:before="126"/>
        <w:ind w:right="120"/>
        <w:jc w:val="both"/>
        <w:rPr>
          <w:rFonts w:ascii="Arial" w:hAnsi="Arial" w:cs="Arial"/>
        </w:rPr>
      </w:pPr>
      <w:r>
        <w:rPr>
          <w:rFonts w:ascii="Arial" w:hAnsi="Arial" w:cs="Arial"/>
        </w:rPr>
        <w:t xml:space="preserve">Si le détenteur titulaire de la licence nationale travaille en tant que personnel de </w:t>
      </w:r>
      <w:r w:rsidRPr="00031597">
        <w:rPr>
          <w:rFonts w:ascii="Arial" w:hAnsi="Arial" w:cs="Arial"/>
        </w:rPr>
        <w:t>certification indépendant (c'est-à-dire ne travaillant pas au sein d’un AMO), la remise en service n'est valide que pour un aéronef enregistré dans l'État membre ayant délivré la licence nationale.</w:t>
      </w:r>
    </w:p>
    <w:p w:rsidR="00AA74C4" w:rsidRPr="00031597" w:rsidRDefault="00AA74C4" w:rsidP="00AA74C4">
      <w:pPr>
        <w:pStyle w:val="Corpsdetexte"/>
        <w:tabs>
          <w:tab w:val="left" w:pos="1234"/>
        </w:tabs>
        <w:spacing w:before="126"/>
        <w:ind w:left="0" w:right="120"/>
        <w:jc w:val="both"/>
        <w:rPr>
          <w:rFonts w:ascii="Arial" w:hAnsi="Arial" w:cs="Arial"/>
        </w:rPr>
      </w:pPr>
    </w:p>
    <w:p w:rsidR="00AA74C4" w:rsidRPr="00217825" w:rsidRDefault="00AA74C4" w:rsidP="00AA74C4">
      <w:pPr>
        <w:pStyle w:val="Corpsdetexte"/>
        <w:spacing w:line="276" w:lineRule="auto"/>
        <w:ind w:right="116"/>
        <w:jc w:val="both"/>
        <w:rPr>
          <w:rFonts w:ascii="Arial" w:hAnsi="Arial" w:cs="Arial"/>
        </w:rPr>
      </w:pPr>
      <w:r w:rsidRPr="00031597">
        <w:rPr>
          <w:rFonts w:ascii="Arial" w:hAnsi="Arial" w:cs="Arial"/>
        </w:rPr>
        <w:t>Selon sa nature, pour certaines SC/SR, la spécification de certification CS-STAN peut limiter la délivrance de la remise en service à un nombre réduit de personnes.</w:t>
      </w:r>
    </w:p>
    <w:p w:rsidR="00AA74C4" w:rsidRDefault="00AA74C4" w:rsidP="00AA74C4">
      <w:pPr>
        <w:pStyle w:val="Corpsdetexte"/>
        <w:spacing w:before="38" w:line="275" w:lineRule="auto"/>
        <w:ind w:left="0" w:right="117"/>
        <w:jc w:val="both"/>
        <w:rPr>
          <w:rFonts w:ascii="Arial" w:hAnsi="Arial" w:cs="Arial"/>
          <w:highlight w:val="lightGray"/>
        </w:rPr>
      </w:pP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Comme la conception d’une SC/SR ne nécessite pas d’agrément spécifique, la personne physique ou morale qui prononce la remise en service de l’aéronef après l’intégration de la SC/SR assume la responsabilité du respect de toutes les spécifications de certification applicables dans le cadre des CS-STAN, tout en assurant la conformité à la Partie </w:t>
      </w:r>
      <w:del w:id="47" w:author="SABATIER Raphael" w:date="2020-03-15T19:32:00Z">
        <w:r w:rsidRPr="00031597" w:rsidDel="00B93CF0">
          <w:rPr>
            <w:rFonts w:ascii="Arial" w:hAnsi="Arial" w:cs="Arial"/>
          </w:rPr>
          <w:delText xml:space="preserve">M </w:delText>
        </w:r>
      </w:del>
      <w:ins w:id="48" w:author="SABATIER Raphael" w:date="2020-03-15T19:32:00Z">
        <w:r w:rsidR="00B93CF0">
          <w:rPr>
            <w:rFonts w:ascii="Arial" w:hAnsi="Arial" w:cs="Arial"/>
          </w:rPr>
          <w:t>ML</w:t>
        </w:r>
        <w:r w:rsidR="00B93CF0" w:rsidRPr="00031597">
          <w:rPr>
            <w:rFonts w:ascii="Arial" w:hAnsi="Arial" w:cs="Arial"/>
          </w:rPr>
          <w:t xml:space="preserve"> </w:t>
        </w:r>
      </w:ins>
      <w:r w:rsidRPr="00031597">
        <w:rPr>
          <w:rFonts w:ascii="Arial" w:hAnsi="Arial" w:cs="Arial"/>
        </w:rPr>
        <w:t>et/ou la Partie 145, et sans être en conflit avec les données des détenteurs du certificat de type (TC).</w:t>
      </w:r>
    </w:p>
    <w:p w:rsidR="00AA74C4" w:rsidRDefault="00AA74C4" w:rsidP="00AA74C4">
      <w:pPr>
        <w:pStyle w:val="Corpsdetexte"/>
        <w:spacing w:before="0" w:line="276" w:lineRule="auto"/>
        <w:ind w:left="102"/>
        <w:jc w:val="both"/>
        <w:rPr>
          <w:rFonts w:ascii="Arial" w:hAnsi="Arial" w:cs="Arial"/>
        </w:rPr>
      </w:pPr>
    </w:p>
    <w:p w:rsidR="00AA74C4" w:rsidRDefault="00AA74C4" w:rsidP="00AA74C4">
      <w:pPr>
        <w:pStyle w:val="Corpsdetexte"/>
        <w:spacing w:before="38" w:line="276" w:lineRule="auto"/>
        <w:ind w:left="102"/>
        <w:jc w:val="both"/>
        <w:rPr>
          <w:rFonts w:ascii="Arial" w:hAnsi="Arial" w:cs="Arial"/>
        </w:rPr>
      </w:pPr>
      <w:r w:rsidRPr="00031597">
        <w:rPr>
          <w:rFonts w:ascii="Arial" w:hAnsi="Arial" w:cs="Arial"/>
        </w:rPr>
        <w:t>Cette responsabilité porte sur</w:t>
      </w:r>
      <w:r>
        <w:rPr>
          <w:rFonts w:ascii="Arial" w:hAnsi="Arial" w:cs="Arial"/>
        </w:rPr>
        <w:t> :</w:t>
      </w:r>
    </w:p>
    <w:p w:rsidR="00AA74C4" w:rsidRDefault="00AA74C4" w:rsidP="00AA74C4">
      <w:pPr>
        <w:pStyle w:val="Corpsdetexte"/>
        <w:numPr>
          <w:ilvl w:val="0"/>
          <w:numId w:val="15"/>
        </w:numPr>
        <w:spacing w:before="38" w:line="276" w:lineRule="auto"/>
        <w:jc w:val="both"/>
        <w:rPr>
          <w:rFonts w:ascii="Arial" w:hAnsi="Arial" w:cs="Arial"/>
        </w:rPr>
      </w:pPr>
      <w:r w:rsidRPr="00031597">
        <w:rPr>
          <w:rFonts w:ascii="Arial" w:hAnsi="Arial" w:cs="Arial"/>
        </w:rPr>
        <w:t xml:space="preserve"> l'adéquation de la conception, </w:t>
      </w:r>
    </w:p>
    <w:p w:rsidR="00AA74C4" w:rsidRDefault="00AA74C4" w:rsidP="00AA74C4">
      <w:pPr>
        <w:pStyle w:val="Corpsdetexte"/>
        <w:numPr>
          <w:ilvl w:val="0"/>
          <w:numId w:val="15"/>
        </w:numPr>
        <w:spacing w:before="38" w:line="276" w:lineRule="auto"/>
        <w:jc w:val="both"/>
        <w:rPr>
          <w:rFonts w:ascii="Arial" w:hAnsi="Arial" w:cs="Arial"/>
        </w:rPr>
      </w:pPr>
      <w:r w:rsidRPr="00031597">
        <w:rPr>
          <w:rFonts w:ascii="Arial" w:hAnsi="Arial" w:cs="Arial"/>
        </w:rPr>
        <w:t xml:space="preserve">la sélection/fabrication de pièces adaptées et leur bonne identification, </w:t>
      </w:r>
    </w:p>
    <w:p w:rsidR="00AA74C4" w:rsidRDefault="00AA74C4" w:rsidP="00AA74C4">
      <w:pPr>
        <w:pStyle w:val="Corpsdetexte"/>
        <w:numPr>
          <w:ilvl w:val="0"/>
          <w:numId w:val="15"/>
        </w:numPr>
        <w:spacing w:before="38" w:line="276" w:lineRule="auto"/>
        <w:jc w:val="both"/>
        <w:rPr>
          <w:rFonts w:ascii="Arial" w:hAnsi="Arial" w:cs="Arial"/>
        </w:rPr>
      </w:pPr>
      <w:r w:rsidRPr="00031597">
        <w:rPr>
          <w:rFonts w:ascii="Arial" w:hAnsi="Arial" w:cs="Arial"/>
        </w:rPr>
        <w:t xml:space="preserve">la documentation de la SC/SR, </w:t>
      </w:r>
    </w:p>
    <w:p w:rsidR="00AA74C4" w:rsidRDefault="00AA74C4" w:rsidP="00AA74C4">
      <w:pPr>
        <w:pStyle w:val="Corpsdetexte"/>
        <w:numPr>
          <w:ilvl w:val="0"/>
          <w:numId w:val="15"/>
        </w:numPr>
        <w:spacing w:before="38" w:line="276" w:lineRule="auto"/>
        <w:jc w:val="both"/>
        <w:rPr>
          <w:rFonts w:ascii="Arial" w:hAnsi="Arial" w:cs="Arial"/>
        </w:rPr>
      </w:pPr>
      <w:r w:rsidRPr="00031597">
        <w:rPr>
          <w:rFonts w:ascii="Arial" w:hAnsi="Arial" w:cs="Arial"/>
        </w:rPr>
        <w:lastRenderedPageBreak/>
        <w:t>la création ou la modification des manuels et</w:t>
      </w:r>
      <w:r>
        <w:rPr>
          <w:rFonts w:ascii="Arial" w:hAnsi="Arial" w:cs="Arial"/>
        </w:rPr>
        <w:t xml:space="preserve"> des</w:t>
      </w:r>
      <w:r w:rsidRPr="00031597">
        <w:rPr>
          <w:rFonts w:ascii="Arial" w:hAnsi="Arial" w:cs="Arial"/>
        </w:rPr>
        <w:t xml:space="preserve"> instructions de l</w:t>
      </w:r>
      <w:r>
        <w:rPr>
          <w:rFonts w:ascii="Arial" w:hAnsi="Arial" w:cs="Arial"/>
        </w:rPr>
        <w:t>'aéronef, le cas échéant,</w:t>
      </w:r>
    </w:p>
    <w:p w:rsidR="00AA74C4" w:rsidRDefault="00AA74C4" w:rsidP="00AA74C4">
      <w:pPr>
        <w:pStyle w:val="Corpsdetexte"/>
        <w:numPr>
          <w:ilvl w:val="0"/>
          <w:numId w:val="15"/>
        </w:numPr>
        <w:spacing w:before="38" w:line="276" w:lineRule="auto"/>
        <w:jc w:val="both"/>
        <w:rPr>
          <w:rFonts w:ascii="Arial" w:hAnsi="Arial" w:cs="Arial"/>
        </w:rPr>
      </w:pPr>
      <w:r w:rsidRPr="00031597">
        <w:rPr>
          <w:rFonts w:ascii="Arial" w:hAnsi="Arial" w:cs="Arial"/>
        </w:rPr>
        <w:t xml:space="preserve">l'intégration de la SC/SR, </w:t>
      </w:r>
    </w:p>
    <w:p w:rsidR="00AA74C4" w:rsidRDefault="00AA74C4" w:rsidP="00AA74C4">
      <w:pPr>
        <w:pStyle w:val="Corpsdetexte"/>
        <w:numPr>
          <w:ilvl w:val="0"/>
          <w:numId w:val="15"/>
        </w:numPr>
        <w:spacing w:before="38" w:line="276" w:lineRule="auto"/>
        <w:jc w:val="both"/>
        <w:rPr>
          <w:rFonts w:ascii="Arial" w:hAnsi="Arial" w:cs="Arial"/>
        </w:rPr>
      </w:pPr>
      <w:r w:rsidRPr="00031597">
        <w:rPr>
          <w:rFonts w:ascii="Arial" w:hAnsi="Arial" w:cs="Arial"/>
        </w:rPr>
        <w:t>la remise en service de l'aéronef</w:t>
      </w:r>
      <w:r>
        <w:rPr>
          <w:rFonts w:ascii="Arial" w:hAnsi="Arial" w:cs="Arial"/>
        </w:rPr>
        <w:t>,</w:t>
      </w:r>
    </w:p>
    <w:p w:rsidR="00AA74C4" w:rsidRPr="00031597" w:rsidRDefault="00AA74C4" w:rsidP="00AA74C4">
      <w:pPr>
        <w:pStyle w:val="Corpsdetexte"/>
        <w:numPr>
          <w:ilvl w:val="0"/>
          <w:numId w:val="15"/>
        </w:numPr>
        <w:spacing w:before="38" w:line="276" w:lineRule="auto"/>
        <w:jc w:val="both"/>
        <w:rPr>
          <w:rFonts w:ascii="Arial" w:hAnsi="Arial" w:cs="Arial"/>
        </w:rPr>
      </w:pPr>
      <w:r w:rsidRPr="00031597">
        <w:rPr>
          <w:rFonts w:ascii="Arial" w:hAnsi="Arial" w:cs="Arial"/>
        </w:rPr>
        <w:t>et l’archivage des documents.</w:t>
      </w:r>
    </w:p>
    <w:p w:rsidR="00AA74C4" w:rsidRPr="00031597" w:rsidRDefault="00AA74C4" w:rsidP="00AA74C4">
      <w:pPr>
        <w:spacing w:before="5" w:line="180" w:lineRule="exact"/>
        <w:ind w:left="142"/>
        <w:rPr>
          <w:rFonts w:ascii="Arial" w:hAnsi="Arial" w:cs="Arial"/>
        </w:rPr>
      </w:pPr>
    </w:p>
    <w:p w:rsidR="00AA74C4" w:rsidRPr="00C52EA2" w:rsidRDefault="00AA74C4" w:rsidP="00AA74C4">
      <w:pPr>
        <w:pStyle w:val="Titre1"/>
        <w:numPr>
          <w:ilvl w:val="0"/>
          <w:numId w:val="7"/>
        </w:numPr>
        <w:tabs>
          <w:tab w:val="left" w:pos="666"/>
          <w:tab w:val="left" w:pos="709"/>
        </w:tabs>
        <w:ind w:left="709" w:hanging="567"/>
        <w:jc w:val="both"/>
        <w:rPr>
          <w:rFonts w:ascii="Arial" w:hAnsi="Arial" w:cs="Arial"/>
          <w:b w:val="0"/>
          <w:bCs w:val="0"/>
        </w:rPr>
      </w:pPr>
      <w:r w:rsidRPr="00031597">
        <w:rPr>
          <w:rFonts w:ascii="Arial" w:hAnsi="Arial" w:cs="Arial"/>
        </w:rPr>
        <w:t>Pièces et équipements installés dans le cadre d'une SC/SR</w:t>
      </w: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La conception des pièces et des équipements utilisés pour une SC/SR est considérée comme faisant partie intégrante de la SC/SR, et ne nécessite à ce titre aucune approbation de conception spécifique. </w:t>
      </w: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Cependant, il est possible que pour une SC particulière, ces spécifications de certification exigent d'utiliser des pièces et des équipements conformes à une norme technique précise. Dans ce cas, si les pièces et équipements doivent être des articles ETSO, des articles reconnus comme équivalents, par le biais d'accords de sécurité internationaux ou par la lo</w:t>
      </w:r>
      <w:r>
        <w:rPr>
          <w:rFonts w:ascii="Arial" w:hAnsi="Arial" w:cs="Arial"/>
        </w:rPr>
        <w:t xml:space="preserve">i du grand père en accord avec </w:t>
      </w:r>
      <w:r w:rsidRPr="00031597">
        <w:rPr>
          <w:rFonts w:ascii="Arial" w:hAnsi="Arial" w:cs="Arial"/>
        </w:rPr>
        <w:t xml:space="preserve">le </w:t>
      </w:r>
      <w:r>
        <w:rPr>
          <w:rFonts w:ascii="Arial" w:hAnsi="Arial" w:cs="Arial"/>
        </w:rPr>
        <w:t>r</w:t>
      </w:r>
      <w:r w:rsidRPr="00031597">
        <w:rPr>
          <w:rFonts w:ascii="Arial" w:hAnsi="Arial" w:cs="Arial"/>
        </w:rPr>
        <w:t>èglement</w:t>
      </w:r>
      <w:r>
        <w:rPr>
          <w:rFonts w:ascii="Arial" w:hAnsi="Arial" w:cs="Arial"/>
        </w:rPr>
        <w:t xml:space="preserve"> européen N°</w:t>
      </w:r>
      <w:r w:rsidRPr="00031597">
        <w:rPr>
          <w:rFonts w:ascii="Arial" w:hAnsi="Arial" w:cs="Arial"/>
        </w:rPr>
        <w:t>748/2</w:t>
      </w:r>
      <w:r>
        <w:rPr>
          <w:rFonts w:ascii="Arial" w:hAnsi="Arial" w:cs="Arial"/>
        </w:rPr>
        <w:t>012, sont également acceptables.</w:t>
      </w:r>
    </w:p>
    <w:p w:rsidR="00AA74C4" w:rsidRDefault="00AA74C4" w:rsidP="00AA74C4">
      <w:pPr>
        <w:pStyle w:val="Corpsdetexte"/>
        <w:spacing w:before="0" w:line="276" w:lineRule="auto"/>
        <w:ind w:left="102"/>
        <w:jc w:val="both"/>
        <w:rPr>
          <w:rFonts w:ascii="Arial" w:hAnsi="Arial" w:cs="Arial"/>
        </w:rPr>
      </w:pPr>
    </w:p>
    <w:p w:rsidR="00AA74C4" w:rsidRDefault="00AA74C4" w:rsidP="00AA74C4">
      <w:pPr>
        <w:pStyle w:val="Corpsdetexte"/>
        <w:spacing w:before="0" w:line="276" w:lineRule="auto"/>
        <w:ind w:left="102"/>
        <w:jc w:val="both"/>
        <w:rPr>
          <w:rFonts w:ascii="Arial" w:hAnsi="Arial" w:cs="Arial"/>
        </w:rPr>
      </w:pPr>
      <w:r>
        <w:rPr>
          <w:rFonts w:ascii="Arial" w:hAnsi="Arial" w:cs="Arial"/>
        </w:rPr>
        <w:t xml:space="preserve">Une </w:t>
      </w:r>
      <w:r w:rsidRPr="00031597">
        <w:rPr>
          <w:rFonts w:ascii="Arial" w:hAnsi="Arial" w:cs="Arial"/>
        </w:rPr>
        <w:t>SC/SR ne doit normalement pas contenir de pièces de</w:t>
      </w:r>
      <w:r>
        <w:rPr>
          <w:rFonts w:ascii="Arial" w:hAnsi="Arial" w:cs="Arial"/>
        </w:rPr>
        <w:t xml:space="preserve"> conception spécifique devant être </w:t>
      </w:r>
      <w:r w:rsidRPr="00031597">
        <w:rPr>
          <w:rFonts w:ascii="Arial" w:hAnsi="Arial" w:cs="Arial"/>
        </w:rPr>
        <w:t>fabriquées par un organisme de production agréé, conformément à la Partie-21</w:t>
      </w:r>
      <w:r>
        <w:rPr>
          <w:rStyle w:val="Appelnotedebasdep"/>
          <w:rFonts w:ascii="Arial" w:hAnsi="Arial" w:cs="Arial"/>
        </w:rPr>
        <w:footnoteReference w:id="3"/>
      </w:r>
      <w:r w:rsidRPr="00031597">
        <w:rPr>
          <w:rFonts w:ascii="Arial" w:hAnsi="Arial" w:cs="Arial"/>
          <w:position w:val="10"/>
        </w:rPr>
        <w:t xml:space="preserve"> </w:t>
      </w:r>
      <w:r w:rsidRPr="00031597">
        <w:rPr>
          <w:rFonts w:ascii="Arial" w:hAnsi="Arial" w:cs="Arial"/>
        </w:rPr>
        <w:t xml:space="preserve">(POA). Cependant, dans le cas où la SC/SR contiendrait une telle pièce, elle devrait être fabriquée par un organisme de production agréé (POA), et fournie avec une EASA </w:t>
      </w:r>
      <w:proofErr w:type="spellStart"/>
      <w:r w:rsidRPr="00031597">
        <w:rPr>
          <w:rFonts w:ascii="Arial" w:hAnsi="Arial" w:cs="Arial"/>
        </w:rPr>
        <w:t>Form</w:t>
      </w:r>
      <w:proofErr w:type="spellEnd"/>
      <w:r w:rsidRPr="00031597">
        <w:rPr>
          <w:rFonts w:ascii="Arial" w:hAnsi="Arial" w:cs="Arial"/>
        </w:rPr>
        <w:t> 1. Une disposition conforme au 21.A.122 (b) n'est pas applicable.</w:t>
      </w:r>
    </w:p>
    <w:p w:rsidR="00AA74C4" w:rsidRPr="00031597" w:rsidRDefault="00AA74C4" w:rsidP="00AA74C4">
      <w:pPr>
        <w:pStyle w:val="Corpsdetexte"/>
        <w:spacing w:before="0" w:line="276" w:lineRule="auto"/>
        <w:ind w:left="102"/>
        <w:jc w:val="both"/>
        <w:rPr>
          <w:rFonts w:ascii="Arial" w:hAnsi="Arial" w:cs="Arial"/>
        </w:rPr>
      </w:pP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L'éligibilité pour installation de pièces et </w:t>
      </w:r>
      <w:r>
        <w:rPr>
          <w:rFonts w:ascii="Arial" w:hAnsi="Arial" w:cs="Arial"/>
        </w:rPr>
        <w:t>d’</w:t>
      </w:r>
      <w:r w:rsidRPr="00031597">
        <w:rPr>
          <w:rFonts w:ascii="Arial" w:hAnsi="Arial" w:cs="Arial"/>
        </w:rPr>
        <w:t>équipements dans le cadre d'une SC/SR est soumise au respect des exigences associées de la Partie-21, de la Par</w:t>
      </w:r>
      <w:r>
        <w:rPr>
          <w:rFonts w:ascii="Arial" w:hAnsi="Arial" w:cs="Arial"/>
        </w:rPr>
        <w:t>tie-</w:t>
      </w:r>
      <w:ins w:id="49" w:author="SABATIER Raphael" w:date="2020-03-15T19:43:00Z">
        <w:r w:rsidR="00F4338A">
          <w:rPr>
            <w:rFonts w:ascii="Arial" w:hAnsi="Arial" w:cs="Arial"/>
          </w:rPr>
          <w:t>ML</w:t>
        </w:r>
      </w:ins>
      <w:del w:id="50" w:author="SABATIER Raphael" w:date="2020-03-15T19:43:00Z">
        <w:r w:rsidDel="00F4338A">
          <w:rPr>
            <w:rFonts w:ascii="Arial" w:hAnsi="Arial" w:cs="Arial"/>
          </w:rPr>
          <w:delText>M</w:delText>
        </w:r>
      </w:del>
      <w:r>
        <w:rPr>
          <w:rFonts w:ascii="Arial" w:hAnsi="Arial" w:cs="Arial"/>
        </w:rPr>
        <w:t xml:space="preserve"> et de la Partie-145 ;</w:t>
      </w:r>
      <w:r w:rsidRPr="00031597">
        <w:rPr>
          <w:rFonts w:ascii="Arial" w:hAnsi="Arial" w:cs="Arial"/>
        </w:rPr>
        <w:t xml:space="preserve"> la situation dépendant de plus</w:t>
      </w:r>
      <w:r>
        <w:rPr>
          <w:rFonts w:ascii="Arial" w:hAnsi="Arial" w:cs="Arial"/>
        </w:rPr>
        <w:t>,</w:t>
      </w:r>
      <w:r w:rsidRPr="00031597">
        <w:rPr>
          <w:rFonts w:ascii="Arial" w:hAnsi="Arial" w:cs="Arial"/>
        </w:rPr>
        <w:t xml:space="preserve"> d</w:t>
      </w:r>
      <w:r>
        <w:rPr>
          <w:rFonts w:ascii="Arial" w:hAnsi="Arial" w:cs="Arial"/>
        </w:rPr>
        <w:t>e l'aéronef sur lequel la SC/SR</w:t>
      </w:r>
      <w:r w:rsidRPr="00031597">
        <w:rPr>
          <w:rFonts w:ascii="Arial" w:hAnsi="Arial" w:cs="Arial"/>
        </w:rPr>
        <w:t xml:space="preserve"> doit être intégrée et de qui est l'installateur. </w:t>
      </w:r>
    </w:p>
    <w:p w:rsidR="00AA74C4" w:rsidRDefault="00AA74C4" w:rsidP="00AA74C4">
      <w:pPr>
        <w:pStyle w:val="Corpsdetexte"/>
        <w:spacing w:before="0" w:line="276" w:lineRule="auto"/>
        <w:ind w:left="102"/>
        <w:jc w:val="both"/>
        <w:rPr>
          <w:rFonts w:ascii="Arial" w:hAnsi="Arial" w:cs="Arial"/>
        </w:rPr>
      </w:pP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La Partie-21 et la Partie-</w:t>
      </w:r>
      <w:ins w:id="51" w:author="SABATIER Raphael" w:date="2020-03-15T19:43:00Z">
        <w:r w:rsidR="00F4338A">
          <w:rPr>
            <w:rFonts w:ascii="Arial" w:hAnsi="Arial" w:cs="Arial"/>
          </w:rPr>
          <w:t>ML</w:t>
        </w:r>
      </w:ins>
      <w:del w:id="52" w:author="SABATIER Raphael" w:date="2020-03-15T19:43:00Z">
        <w:r w:rsidRPr="00031597" w:rsidDel="00F4338A">
          <w:rPr>
            <w:rFonts w:ascii="Arial" w:hAnsi="Arial" w:cs="Arial"/>
          </w:rPr>
          <w:delText>M</w:delText>
        </w:r>
      </w:del>
      <w:r w:rsidRPr="00031597">
        <w:rPr>
          <w:rFonts w:ascii="Arial" w:hAnsi="Arial" w:cs="Arial"/>
        </w:rPr>
        <w:t xml:space="preserve"> exigent la production d’une EASA Fom1, tandis que des règles moins restrictives peuvent, par exemple, s'appliquer pour les pièces destinées à des aéronefs ELA1 et ELA2 (ex. : 21.A.307) et pour les pièces destinées à des</w:t>
      </w:r>
      <w:r>
        <w:rPr>
          <w:rFonts w:ascii="Arial" w:hAnsi="Arial" w:cs="Arial"/>
        </w:rPr>
        <w:t xml:space="preserve"> </w:t>
      </w:r>
      <w:r w:rsidRPr="00031597">
        <w:rPr>
          <w:rFonts w:ascii="Arial" w:hAnsi="Arial" w:cs="Arial"/>
        </w:rPr>
        <w:t xml:space="preserve">planeurs (ex. : AMC 21A.303 </w:t>
      </w:r>
      <w:r w:rsidR="00C42FAF">
        <w:rPr>
          <w:rFonts w:ascii="Arial" w:hAnsi="Arial" w:cs="Arial"/>
        </w:rPr>
        <w:t>des « AMC et GM de la Partie-21</w:t>
      </w:r>
      <w:r w:rsidRPr="00C42FAF">
        <w:rPr>
          <w:rFonts w:ascii="Arial" w:hAnsi="Arial" w:cs="Arial"/>
          <w:vertAlign w:val="superscript"/>
        </w:rPr>
        <w:footnoteReference w:id="4"/>
      </w:r>
      <w:r w:rsidRPr="00031597">
        <w:rPr>
          <w:rFonts w:ascii="Arial" w:hAnsi="Arial" w:cs="Arial"/>
        </w:rPr>
        <w:t xml:space="preserve">»). </w:t>
      </w:r>
    </w:p>
    <w:p w:rsidR="00AA74C4" w:rsidRPr="00031597" w:rsidRDefault="00AA74C4" w:rsidP="00AA74C4">
      <w:pPr>
        <w:pStyle w:val="Corpsdetexte"/>
        <w:spacing w:before="0" w:line="276" w:lineRule="auto"/>
        <w:ind w:left="102"/>
        <w:jc w:val="both"/>
        <w:rPr>
          <w:rFonts w:ascii="Arial" w:hAnsi="Arial" w:cs="Arial"/>
        </w:rPr>
      </w:pP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Par ailleurs, </w:t>
      </w:r>
      <w:del w:id="53" w:author="SABATIER Raphael" w:date="2020-03-15T19:44:00Z">
        <w:r w:rsidRPr="00031597" w:rsidDel="00F4338A">
          <w:rPr>
            <w:rFonts w:ascii="Arial" w:hAnsi="Arial" w:cs="Arial"/>
          </w:rPr>
          <w:delText>la sous-partie F d</w:delText>
        </w:r>
        <w:r w:rsidDel="00F4338A">
          <w:rPr>
            <w:rFonts w:ascii="Arial" w:hAnsi="Arial" w:cs="Arial"/>
          </w:rPr>
          <w:delText xml:space="preserve">e la Partie-M </w:delText>
        </w:r>
        <w:r w:rsidRPr="00031597" w:rsidDel="00F4338A">
          <w:rPr>
            <w:rFonts w:ascii="Arial" w:hAnsi="Arial" w:cs="Arial"/>
          </w:rPr>
          <w:delText>et la Partie-145</w:delText>
        </w:r>
      </w:del>
      <w:ins w:id="54" w:author="SABATIER Raphael" w:date="2020-03-15T19:44:00Z">
        <w:r w:rsidR="00F4338A">
          <w:rPr>
            <w:rFonts w:ascii="Arial" w:hAnsi="Arial" w:cs="Arial"/>
          </w:rPr>
          <w:t>la réglementation</w:t>
        </w:r>
      </w:ins>
      <w:r w:rsidRPr="00031597">
        <w:rPr>
          <w:rFonts w:ascii="Arial" w:hAnsi="Arial" w:cs="Arial"/>
        </w:rPr>
        <w:t xml:space="preserve"> conti</w:t>
      </w:r>
      <w:r w:rsidR="001029A2">
        <w:rPr>
          <w:rFonts w:ascii="Arial" w:hAnsi="Arial" w:cs="Arial"/>
        </w:rPr>
        <w:t>ent</w:t>
      </w:r>
      <w:r w:rsidRPr="00031597">
        <w:rPr>
          <w:rFonts w:ascii="Arial" w:hAnsi="Arial" w:cs="Arial"/>
        </w:rPr>
        <w:t xml:space="preserve"> des clauses (M.A.603(c)</w:t>
      </w:r>
      <w:ins w:id="55" w:author="SABATIER Raphael" w:date="2020-03-15T19:45:00Z">
        <w:r w:rsidR="00F4338A">
          <w:rPr>
            <w:rFonts w:ascii="Arial" w:hAnsi="Arial" w:cs="Arial"/>
          </w:rPr>
          <w:t xml:space="preserve">, </w:t>
        </w:r>
        <w:r w:rsidR="001029A2">
          <w:rPr>
            <w:rFonts w:ascii="Arial" w:hAnsi="Arial" w:cs="Arial"/>
          </w:rPr>
          <w:t>CAO.A.020(c)</w:t>
        </w:r>
      </w:ins>
      <w:ins w:id="56" w:author="SABATIER Raphael" w:date="2020-03-15T19:46:00Z">
        <w:r w:rsidR="001029A2">
          <w:rPr>
            <w:rFonts w:ascii="Arial" w:hAnsi="Arial" w:cs="Arial"/>
          </w:rPr>
          <w:t xml:space="preserve"> et</w:t>
        </w:r>
      </w:ins>
      <w:del w:id="57" w:author="SABATIER Raphael" w:date="2020-03-15T19:45:00Z">
        <w:r w:rsidRPr="00031597" w:rsidDel="00F4338A">
          <w:rPr>
            <w:rFonts w:ascii="Arial" w:hAnsi="Arial" w:cs="Arial"/>
          </w:rPr>
          <w:delText xml:space="preserve"> et</w:delText>
        </w:r>
      </w:del>
      <w:r w:rsidRPr="00031597">
        <w:rPr>
          <w:rFonts w:ascii="Arial" w:hAnsi="Arial" w:cs="Arial"/>
        </w:rPr>
        <w:t xml:space="preserve"> 145.A.42(c)) autorisant les organismes de maintenance à produire certaines pièces devant être installées sur l'aéronef, dans le cadre de</w:t>
      </w:r>
      <w:r>
        <w:rPr>
          <w:rFonts w:ascii="Arial" w:hAnsi="Arial" w:cs="Arial"/>
        </w:rPr>
        <w:t xml:space="preserve"> leurs activités de maintenance.</w:t>
      </w:r>
    </w:p>
    <w:p w:rsidR="00AA74C4" w:rsidRPr="006413D0" w:rsidRDefault="00AA74C4" w:rsidP="00AA74C4">
      <w:pPr>
        <w:spacing w:before="8" w:line="180" w:lineRule="exact"/>
        <w:rPr>
          <w:rFonts w:ascii="Arial" w:hAnsi="Arial" w:cs="Arial"/>
        </w:rPr>
      </w:pPr>
    </w:p>
    <w:p w:rsidR="00AA74C4" w:rsidRPr="00E708D2" w:rsidRDefault="00AA74C4" w:rsidP="00AA74C4">
      <w:pPr>
        <w:pStyle w:val="Titre1"/>
        <w:numPr>
          <w:ilvl w:val="0"/>
          <w:numId w:val="7"/>
        </w:numPr>
        <w:tabs>
          <w:tab w:val="left" w:pos="274"/>
          <w:tab w:val="left" w:pos="666"/>
        </w:tabs>
        <w:ind w:hanging="492"/>
        <w:rPr>
          <w:rFonts w:ascii="Arial" w:hAnsi="Arial" w:cs="Arial"/>
          <w:b w:val="0"/>
          <w:bCs w:val="0"/>
        </w:rPr>
      </w:pPr>
      <w:r w:rsidRPr="00031597">
        <w:rPr>
          <w:rFonts w:ascii="Arial" w:hAnsi="Arial" w:cs="Arial"/>
        </w:rPr>
        <w:t>Identification des pièces et des équipements</w:t>
      </w:r>
    </w:p>
    <w:p w:rsidR="00AA74C4" w:rsidRDefault="00AA74C4" w:rsidP="00AA74C4">
      <w:pPr>
        <w:pStyle w:val="Corpsdetexte"/>
        <w:spacing w:before="0" w:line="276" w:lineRule="auto"/>
        <w:ind w:left="102"/>
        <w:jc w:val="both"/>
        <w:rPr>
          <w:rFonts w:ascii="Arial" w:hAnsi="Arial" w:cs="Arial"/>
        </w:rPr>
        <w:sectPr w:rsidR="00AA74C4">
          <w:pgSz w:w="11910" w:h="16840"/>
          <w:pgMar w:top="1420" w:right="1320" w:bottom="900" w:left="1440" w:header="0" w:footer="710" w:gutter="0"/>
          <w:cols w:space="720"/>
        </w:sectPr>
      </w:pPr>
      <w:r w:rsidRPr="00031597">
        <w:rPr>
          <w:rFonts w:ascii="Arial" w:hAnsi="Arial" w:cs="Arial"/>
        </w:rPr>
        <w:t>Les pièces modifiées ou installées lors de l'intégration d’une SC/SR doivent recevoir un marquage permanent, conformément à la sous-partie Q de la Partie-21.</w:t>
      </w:r>
    </w:p>
    <w:p w:rsidR="00AA74C4" w:rsidRPr="00031597" w:rsidRDefault="00AA74C4" w:rsidP="00AA74C4">
      <w:pPr>
        <w:pStyle w:val="Corpsdetexte"/>
        <w:spacing w:before="0" w:line="276" w:lineRule="auto"/>
        <w:ind w:left="102"/>
        <w:jc w:val="both"/>
        <w:rPr>
          <w:rFonts w:ascii="Arial" w:hAnsi="Arial" w:cs="Arial"/>
        </w:rPr>
      </w:pPr>
    </w:p>
    <w:p w:rsidR="00AA74C4" w:rsidRPr="00031597" w:rsidRDefault="00AA74C4" w:rsidP="00AA74C4">
      <w:pPr>
        <w:spacing w:before="4" w:line="180" w:lineRule="exact"/>
        <w:rPr>
          <w:rFonts w:ascii="Arial" w:hAnsi="Arial" w:cs="Arial"/>
        </w:rPr>
      </w:pPr>
    </w:p>
    <w:p w:rsidR="00AA74C4" w:rsidRPr="00C52EA2" w:rsidRDefault="00AA74C4" w:rsidP="00AA74C4">
      <w:pPr>
        <w:pStyle w:val="Titre1"/>
        <w:numPr>
          <w:ilvl w:val="0"/>
          <w:numId w:val="7"/>
        </w:numPr>
        <w:tabs>
          <w:tab w:val="left" w:pos="274"/>
          <w:tab w:val="left" w:pos="666"/>
        </w:tabs>
        <w:ind w:hanging="492"/>
        <w:jc w:val="both"/>
        <w:rPr>
          <w:rFonts w:ascii="Arial" w:hAnsi="Arial" w:cs="Arial"/>
          <w:b w:val="0"/>
          <w:bCs w:val="0"/>
        </w:rPr>
      </w:pPr>
      <w:r w:rsidRPr="00031597">
        <w:rPr>
          <w:rFonts w:ascii="Arial" w:hAnsi="Arial" w:cs="Arial"/>
        </w:rPr>
        <w:t>Documentation de la SC/SR et déclaration de la conformité avec les spécifications de certification</w:t>
      </w: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Conformément à la Partie-</w:t>
      </w:r>
      <w:ins w:id="58" w:author="SABATIER Raphael" w:date="2020-03-15T19:47:00Z">
        <w:r w:rsidR="00B06949">
          <w:rPr>
            <w:rFonts w:ascii="Arial" w:hAnsi="Arial" w:cs="Arial"/>
          </w:rPr>
          <w:t>ML</w:t>
        </w:r>
      </w:ins>
      <w:del w:id="59" w:author="SABATIER Raphael" w:date="2020-03-15T19:47:00Z">
        <w:r w:rsidRPr="00031597" w:rsidDel="00B06949">
          <w:rPr>
            <w:rFonts w:ascii="Arial" w:hAnsi="Arial" w:cs="Arial"/>
          </w:rPr>
          <w:delText>M</w:delText>
        </w:r>
      </w:del>
      <w:r w:rsidRPr="00031597">
        <w:rPr>
          <w:rFonts w:ascii="Arial" w:hAnsi="Arial" w:cs="Arial"/>
        </w:rPr>
        <w:t xml:space="preserve"> ou la Partie-145 (ex. : AMC</w:t>
      </w:r>
      <w:ins w:id="60" w:author="SABATIER Raphael" w:date="2020-03-15T19:48:00Z">
        <w:r w:rsidR="00B06949">
          <w:rPr>
            <w:rFonts w:ascii="Arial" w:hAnsi="Arial" w:cs="Arial"/>
          </w:rPr>
          <w:t>1</w:t>
        </w:r>
      </w:ins>
      <w:r w:rsidRPr="00031597">
        <w:rPr>
          <w:rFonts w:ascii="Arial" w:hAnsi="Arial" w:cs="Arial"/>
        </w:rPr>
        <w:t xml:space="preserve"> </w:t>
      </w:r>
      <w:ins w:id="61" w:author="SABATIER Raphael" w:date="2020-03-15T19:48:00Z">
        <w:r w:rsidR="00B06949">
          <w:rPr>
            <w:rFonts w:ascii="Arial" w:hAnsi="Arial" w:cs="Arial"/>
          </w:rPr>
          <w:t>ML</w:t>
        </w:r>
      </w:ins>
      <w:del w:id="62" w:author="SABATIER Raphael" w:date="2020-03-15T19:48:00Z">
        <w:r w:rsidRPr="00031597" w:rsidDel="00B06949">
          <w:rPr>
            <w:rFonts w:ascii="Arial" w:hAnsi="Arial" w:cs="Arial"/>
          </w:rPr>
          <w:delText>M</w:delText>
        </w:r>
      </w:del>
      <w:r w:rsidRPr="00031597">
        <w:rPr>
          <w:rFonts w:ascii="Arial" w:hAnsi="Arial" w:cs="Arial"/>
        </w:rPr>
        <w:t>.A.801</w:t>
      </w:r>
      <w:del w:id="63" w:author="SABATIER Raphael" w:date="2020-03-15T19:48:00Z">
        <w:r w:rsidRPr="00031597" w:rsidDel="00B06949">
          <w:rPr>
            <w:rFonts w:ascii="Arial" w:hAnsi="Arial" w:cs="Arial"/>
          </w:rPr>
          <w:delText>(f)</w:delText>
        </w:r>
      </w:del>
      <w:r w:rsidRPr="00031597">
        <w:rPr>
          <w:rFonts w:ascii="Arial" w:hAnsi="Arial" w:cs="Arial"/>
        </w:rPr>
        <w:t xml:space="preserve"> et 145.A.50(b)), la personne physique ou morale responsable de l'intégration d'une SC/SR doit compiler tous les détails relatifs au travail réalisé. </w:t>
      </w: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Dans le cas d'une SC/SR, cela inclut, le cas échéant, en fonction de la complexité de la SC/SR, un dossier technique comportant :</w:t>
      </w:r>
    </w:p>
    <w:p w:rsidR="00AA74C4" w:rsidRPr="00031597" w:rsidRDefault="00AA74C4" w:rsidP="00AA74C4">
      <w:pPr>
        <w:pStyle w:val="Corpsdetexte"/>
        <w:numPr>
          <w:ilvl w:val="0"/>
          <w:numId w:val="15"/>
        </w:numPr>
        <w:spacing w:before="0" w:line="276" w:lineRule="auto"/>
        <w:jc w:val="both"/>
        <w:rPr>
          <w:rFonts w:ascii="Arial" w:hAnsi="Arial" w:cs="Arial"/>
        </w:rPr>
      </w:pPr>
      <w:r w:rsidRPr="00031597">
        <w:rPr>
          <w:rFonts w:ascii="Arial" w:hAnsi="Arial" w:cs="Arial"/>
        </w:rPr>
        <w:t xml:space="preserve">des schémas, </w:t>
      </w:r>
    </w:p>
    <w:p w:rsidR="00AA74C4" w:rsidRPr="00031597" w:rsidRDefault="00AA74C4" w:rsidP="00AA74C4">
      <w:pPr>
        <w:pStyle w:val="Corpsdetexte"/>
        <w:numPr>
          <w:ilvl w:val="0"/>
          <w:numId w:val="15"/>
        </w:numPr>
        <w:spacing w:before="0" w:line="276" w:lineRule="auto"/>
        <w:jc w:val="both"/>
        <w:rPr>
          <w:rFonts w:ascii="Arial" w:hAnsi="Arial" w:cs="Arial"/>
        </w:rPr>
      </w:pPr>
      <w:r w:rsidRPr="00031597">
        <w:rPr>
          <w:rFonts w:ascii="Arial" w:hAnsi="Arial" w:cs="Arial"/>
        </w:rPr>
        <w:t>une liste des pièces et des équipements utilisés pour la SC/SR,</w:t>
      </w:r>
    </w:p>
    <w:p w:rsidR="00AA74C4" w:rsidRPr="00031597" w:rsidRDefault="00AA74C4" w:rsidP="00AA74C4">
      <w:pPr>
        <w:pStyle w:val="Corpsdetexte"/>
        <w:numPr>
          <w:ilvl w:val="0"/>
          <w:numId w:val="15"/>
        </w:numPr>
        <w:spacing w:before="0" w:line="276" w:lineRule="auto"/>
        <w:jc w:val="both"/>
        <w:rPr>
          <w:rFonts w:ascii="Arial" w:hAnsi="Arial" w:cs="Arial"/>
        </w:rPr>
      </w:pPr>
      <w:r w:rsidRPr="00031597">
        <w:rPr>
          <w:rFonts w:ascii="Arial" w:hAnsi="Arial" w:cs="Arial"/>
        </w:rPr>
        <w:t xml:space="preserve">l'analyse des résultats des essais effectués, </w:t>
      </w:r>
    </w:p>
    <w:p w:rsidR="00AA74C4" w:rsidRPr="00031597" w:rsidRDefault="00AA74C4" w:rsidP="00AA74C4">
      <w:pPr>
        <w:pStyle w:val="Corpsdetexte"/>
        <w:numPr>
          <w:ilvl w:val="0"/>
          <w:numId w:val="15"/>
        </w:numPr>
        <w:spacing w:before="0" w:line="276" w:lineRule="auto"/>
        <w:jc w:val="both"/>
        <w:rPr>
          <w:rFonts w:ascii="Arial" w:hAnsi="Arial" w:cs="Arial"/>
        </w:rPr>
      </w:pPr>
      <w:r w:rsidRPr="00031597">
        <w:rPr>
          <w:rFonts w:ascii="Arial" w:hAnsi="Arial" w:cs="Arial"/>
        </w:rPr>
        <w:t xml:space="preserve">toute autre preuve recevable permettant d'attester la conformité de la conception aux spécifications de certification applicables dans le cadre des CS-STAN, </w:t>
      </w:r>
    </w:p>
    <w:p w:rsidR="00AA74C4" w:rsidRPr="00031597" w:rsidRDefault="00AA74C4" w:rsidP="00AA74C4">
      <w:pPr>
        <w:pStyle w:val="Corpsdetexte"/>
        <w:numPr>
          <w:ilvl w:val="0"/>
          <w:numId w:val="15"/>
        </w:numPr>
        <w:spacing w:before="0" w:line="276" w:lineRule="auto"/>
        <w:jc w:val="both"/>
        <w:rPr>
          <w:rFonts w:ascii="Arial" w:hAnsi="Arial" w:cs="Arial"/>
        </w:rPr>
      </w:pPr>
      <w:r w:rsidRPr="00031597">
        <w:rPr>
          <w:rFonts w:ascii="Arial" w:hAnsi="Arial" w:cs="Arial"/>
        </w:rPr>
        <w:t>une déclaration de conformité et les amendements :</w:t>
      </w:r>
    </w:p>
    <w:p w:rsidR="00AA74C4" w:rsidRPr="00031597" w:rsidRDefault="00AA74C4" w:rsidP="00AA74C4">
      <w:pPr>
        <w:pStyle w:val="Corpsdetexte"/>
        <w:numPr>
          <w:ilvl w:val="1"/>
          <w:numId w:val="15"/>
        </w:numPr>
        <w:spacing w:before="0" w:line="276" w:lineRule="auto"/>
        <w:jc w:val="both"/>
        <w:rPr>
          <w:rFonts w:ascii="Arial" w:hAnsi="Arial" w:cs="Arial"/>
        </w:rPr>
      </w:pPr>
      <w:r w:rsidRPr="00031597">
        <w:rPr>
          <w:rFonts w:ascii="Arial" w:hAnsi="Arial" w:cs="Arial"/>
        </w:rPr>
        <w:t xml:space="preserve">aux manuels de l'aéronef, </w:t>
      </w:r>
    </w:p>
    <w:p w:rsidR="00AA74C4" w:rsidRPr="00031597" w:rsidRDefault="00AA74C4" w:rsidP="00AA74C4">
      <w:pPr>
        <w:pStyle w:val="Corpsdetexte"/>
        <w:numPr>
          <w:ilvl w:val="1"/>
          <w:numId w:val="15"/>
        </w:numPr>
        <w:spacing w:before="0" w:line="276" w:lineRule="auto"/>
        <w:jc w:val="both"/>
        <w:rPr>
          <w:rFonts w:ascii="Arial" w:hAnsi="Arial" w:cs="Arial"/>
        </w:rPr>
      </w:pPr>
      <w:r w:rsidRPr="00031597">
        <w:rPr>
          <w:rFonts w:ascii="Arial" w:hAnsi="Arial" w:cs="Arial"/>
        </w:rPr>
        <w:t xml:space="preserve">aux instructions pour le maintien de la navigabilité, </w:t>
      </w:r>
    </w:p>
    <w:p w:rsidR="00AA74C4" w:rsidRPr="00031597" w:rsidRDefault="00AA74C4" w:rsidP="00AA74C4">
      <w:pPr>
        <w:pStyle w:val="Corpsdetexte"/>
        <w:numPr>
          <w:ilvl w:val="1"/>
          <w:numId w:val="15"/>
        </w:numPr>
        <w:spacing w:before="0" w:line="276" w:lineRule="auto"/>
        <w:jc w:val="both"/>
        <w:rPr>
          <w:rFonts w:ascii="Arial" w:hAnsi="Arial" w:cs="Arial"/>
        </w:rPr>
      </w:pPr>
      <w:r w:rsidRPr="00031597">
        <w:rPr>
          <w:rFonts w:ascii="Arial" w:hAnsi="Arial" w:cs="Arial"/>
        </w:rPr>
        <w:t xml:space="preserve">aux autres documents jugés nécessaires, tels que la liste des pièces de l'aéronef, les schémas de câblage, etc. </w:t>
      </w:r>
    </w:p>
    <w:p w:rsidR="00AA74C4" w:rsidRPr="00031597" w:rsidRDefault="00AA74C4" w:rsidP="00AA74C4">
      <w:pPr>
        <w:pStyle w:val="Corpsdetexte"/>
        <w:spacing w:before="0" w:line="276" w:lineRule="auto"/>
        <w:ind w:left="102"/>
        <w:jc w:val="both"/>
        <w:rPr>
          <w:rFonts w:ascii="Arial" w:hAnsi="Arial" w:cs="Arial"/>
        </w:rPr>
      </w:pP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Une EASA </w:t>
      </w:r>
      <w:proofErr w:type="spellStart"/>
      <w:r w:rsidRPr="00031597">
        <w:rPr>
          <w:rFonts w:ascii="Arial" w:hAnsi="Arial" w:cs="Arial"/>
        </w:rPr>
        <w:t>Form</w:t>
      </w:r>
      <w:proofErr w:type="spellEnd"/>
      <w:r w:rsidRPr="00031597">
        <w:rPr>
          <w:rFonts w:ascii="Arial" w:hAnsi="Arial" w:cs="Arial"/>
        </w:rPr>
        <w:t xml:space="preserve"> 123 doit être établie afin de documenter la préparation et l'intégration de la SC/SR. </w:t>
      </w: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Le livret aéronef doit contenir une entrée faisant référence à l’EASA </w:t>
      </w:r>
      <w:proofErr w:type="spellStart"/>
      <w:r w:rsidRPr="00031597">
        <w:rPr>
          <w:rFonts w:ascii="Arial" w:hAnsi="Arial" w:cs="Arial"/>
        </w:rPr>
        <w:t>Form</w:t>
      </w:r>
      <w:proofErr w:type="spellEnd"/>
      <w:r w:rsidRPr="00031597">
        <w:rPr>
          <w:rFonts w:ascii="Arial" w:hAnsi="Arial" w:cs="Arial"/>
        </w:rPr>
        <w:t> 123.</w:t>
      </w: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L’EASA </w:t>
      </w:r>
      <w:proofErr w:type="spellStart"/>
      <w:r w:rsidRPr="00031597">
        <w:rPr>
          <w:rFonts w:ascii="Arial" w:hAnsi="Arial" w:cs="Arial"/>
        </w:rPr>
        <w:t>Form</w:t>
      </w:r>
      <w:proofErr w:type="spellEnd"/>
      <w:r w:rsidRPr="00031597">
        <w:rPr>
          <w:rFonts w:ascii="Arial" w:hAnsi="Arial" w:cs="Arial"/>
        </w:rPr>
        <w:t> 123 ainsi que la remise en service de l’aéronef, requise après intégration de la SC/SR, doivent être signées par la même personne.</w:t>
      </w:r>
    </w:p>
    <w:p w:rsidR="00AA74C4" w:rsidRPr="00031597" w:rsidRDefault="00AA74C4" w:rsidP="00AA74C4">
      <w:pPr>
        <w:pStyle w:val="Corpsdetexte"/>
        <w:spacing w:before="0" w:line="276" w:lineRule="auto"/>
        <w:ind w:left="102"/>
        <w:jc w:val="both"/>
        <w:rPr>
          <w:rFonts w:ascii="Arial" w:hAnsi="Arial" w:cs="Arial"/>
        </w:rPr>
      </w:pP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L’EASA </w:t>
      </w:r>
      <w:proofErr w:type="spellStart"/>
      <w:r w:rsidRPr="00031597">
        <w:rPr>
          <w:rFonts w:ascii="Arial" w:hAnsi="Arial" w:cs="Arial"/>
        </w:rPr>
        <w:t>Form</w:t>
      </w:r>
      <w:proofErr w:type="spellEnd"/>
      <w:r w:rsidRPr="00031597">
        <w:rPr>
          <w:rFonts w:ascii="Arial" w:hAnsi="Arial" w:cs="Arial"/>
        </w:rPr>
        <w:t> 123 et tous les documents qui y sont répertoriés doivent respecter les principes élémentaires permettant d’assurer que la documentation est sous contrôle, par exemple, mentionner le numéro de référence des documents, leur date d'émission, leurs numéros de révision, le nom des personnes ayant préparé/publié le document, etc.</w:t>
      </w:r>
    </w:p>
    <w:p w:rsidR="00AA74C4" w:rsidRPr="00031597" w:rsidRDefault="00AA74C4" w:rsidP="00AA74C4">
      <w:pPr>
        <w:pStyle w:val="Corpsdetexte"/>
        <w:spacing w:before="0" w:line="276" w:lineRule="auto"/>
        <w:ind w:left="102"/>
        <w:jc w:val="both"/>
        <w:rPr>
          <w:rFonts w:ascii="Arial" w:hAnsi="Arial" w:cs="Arial"/>
        </w:rPr>
      </w:pPr>
    </w:p>
    <w:p w:rsidR="00AA74C4" w:rsidRPr="00C52EA2" w:rsidRDefault="00AA74C4" w:rsidP="00AA74C4">
      <w:pPr>
        <w:pStyle w:val="Corpsdetexte"/>
        <w:numPr>
          <w:ilvl w:val="0"/>
          <w:numId w:val="7"/>
        </w:numPr>
        <w:spacing w:before="38" w:line="276" w:lineRule="auto"/>
        <w:ind w:right="114"/>
        <w:jc w:val="both"/>
        <w:rPr>
          <w:rFonts w:ascii="Arial" w:hAnsi="Arial" w:cs="Arial"/>
          <w:b/>
        </w:rPr>
      </w:pPr>
      <w:r w:rsidRPr="00031597">
        <w:rPr>
          <w:rFonts w:ascii="Arial" w:hAnsi="Arial" w:cs="Arial"/>
          <w:b/>
        </w:rPr>
        <w:t xml:space="preserve">Archivage </w:t>
      </w: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Les documents générés lors de l’intégration de la SC/SR doivent être conservés conformément aux exigences de la Partie-</w:t>
      </w:r>
      <w:ins w:id="64" w:author="SABATIER Raphael" w:date="2020-03-15T19:49:00Z">
        <w:r w:rsidR="00301CED">
          <w:rPr>
            <w:rFonts w:ascii="Arial" w:hAnsi="Arial" w:cs="Arial"/>
          </w:rPr>
          <w:t>ML</w:t>
        </w:r>
      </w:ins>
      <w:del w:id="65" w:author="SABATIER Raphael" w:date="2020-03-15T19:49:00Z">
        <w:r w:rsidRPr="00031597" w:rsidDel="00301CED">
          <w:rPr>
            <w:rFonts w:ascii="Arial" w:hAnsi="Arial" w:cs="Arial"/>
          </w:rPr>
          <w:delText>M</w:delText>
        </w:r>
      </w:del>
      <w:r w:rsidRPr="00031597">
        <w:rPr>
          <w:rFonts w:ascii="Arial" w:hAnsi="Arial" w:cs="Arial"/>
        </w:rPr>
        <w:t xml:space="preserve"> ou de la Partie-145 et du CS-STAN par la personne physique ou morale responsable de la libération des travaux</w:t>
      </w:r>
      <w:r>
        <w:rPr>
          <w:rFonts w:ascii="Arial" w:hAnsi="Arial" w:cs="Arial"/>
        </w:rPr>
        <w:t xml:space="preserve"> (voir paragraphe 1. ci-dessus).</w:t>
      </w:r>
    </w:p>
    <w:p w:rsidR="00AA74C4" w:rsidRPr="00031597" w:rsidRDefault="00AA74C4" w:rsidP="00AA74C4">
      <w:pPr>
        <w:pStyle w:val="Corpsdetexte"/>
        <w:spacing w:before="0" w:line="276" w:lineRule="auto"/>
        <w:ind w:left="102"/>
        <w:jc w:val="both"/>
        <w:rPr>
          <w:rFonts w:ascii="Arial" w:hAnsi="Arial" w:cs="Arial"/>
        </w:rPr>
      </w:pP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Par ailleurs, le </w:t>
      </w:r>
      <w:ins w:id="66" w:author="SABATIER Raphael" w:date="2020-03-15T19:50:00Z">
        <w:r w:rsidR="00301CED">
          <w:rPr>
            <w:rFonts w:ascii="Arial" w:hAnsi="Arial" w:cs="Arial"/>
          </w:rPr>
          <w:t>ML</w:t>
        </w:r>
      </w:ins>
      <w:del w:id="67" w:author="SABATIER Raphael" w:date="2020-03-15T19:50:00Z">
        <w:r w:rsidRPr="00031597" w:rsidDel="00301CED">
          <w:rPr>
            <w:rFonts w:ascii="Arial" w:hAnsi="Arial" w:cs="Arial"/>
          </w:rPr>
          <w:delText>M</w:delText>
        </w:r>
      </w:del>
      <w:r w:rsidRPr="00031597">
        <w:rPr>
          <w:rFonts w:ascii="Arial" w:hAnsi="Arial" w:cs="Arial"/>
        </w:rPr>
        <w:t xml:space="preserve">.A.305 exige que le propriétaire de l'aéronef ou </w:t>
      </w:r>
      <w:del w:id="68" w:author="SABATIER Raphael" w:date="2020-03-15T19:50:00Z">
        <w:r w:rsidRPr="00031597" w:rsidDel="00301CED">
          <w:rPr>
            <w:rFonts w:ascii="Arial" w:hAnsi="Arial" w:cs="Arial"/>
          </w:rPr>
          <w:delText>le CAMO</w:delText>
        </w:r>
      </w:del>
      <w:ins w:id="69" w:author="SABATIER Raphael" w:date="2020-03-15T19:50:00Z">
        <w:r w:rsidR="00301CED">
          <w:rPr>
            <w:rFonts w:ascii="Arial" w:hAnsi="Arial" w:cs="Arial"/>
          </w:rPr>
          <w:t>l’organisme agréé de gestion du maintien de navigabilité</w:t>
        </w:r>
      </w:ins>
      <w:r w:rsidRPr="00031597">
        <w:rPr>
          <w:rFonts w:ascii="Arial" w:hAnsi="Arial" w:cs="Arial"/>
        </w:rPr>
        <w:t xml:space="preserve">, (si un contrat de gestion conforme au </w:t>
      </w:r>
      <w:ins w:id="70" w:author="SABATIER Raphael" w:date="2020-03-15T19:53:00Z">
        <w:r w:rsidR="00C215BE">
          <w:rPr>
            <w:rFonts w:ascii="Arial" w:hAnsi="Arial" w:cs="Arial"/>
          </w:rPr>
          <w:t>ML</w:t>
        </w:r>
      </w:ins>
      <w:del w:id="71" w:author="SABATIER Raphael" w:date="2020-03-15T19:53:00Z">
        <w:r w:rsidRPr="00031597" w:rsidDel="00C215BE">
          <w:rPr>
            <w:rFonts w:ascii="Arial" w:hAnsi="Arial" w:cs="Arial"/>
          </w:rPr>
          <w:delText>M</w:delText>
        </w:r>
      </w:del>
      <w:r w:rsidRPr="00031597">
        <w:rPr>
          <w:rFonts w:ascii="Arial" w:hAnsi="Arial" w:cs="Arial"/>
        </w:rPr>
        <w:t>.A.201 (e) existe) tienne à jour le statut des modifications/réparations intégrées sur l'aéronef, afin de contrôler sa configuration et de gérer le maintien de sa navigabilité.</w:t>
      </w: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En ce qui concerne les SC/SR, les informations fournies au propriétaire ou </w:t>
      </w:r>
      <w:del w:id="72" w:author="SABATIER Raphael" w:date="2020-03-15T19:53:00Z">
        <w:r w:rsidRPr="00031597" w:rsidDel="00C215BE">
          <w:rPr>
            <w:rFonts w:ascii="Arial" w:hAnsi="Arial" w:cs="Arial"/>
          </w:rPr>
          <w:delText>au CAMO</w:delText>
        </w:r>
      </w:del>
      <w:ins w:id="73" w:author="SABATIER Raphael" w:date="2020-03-15T19:53:00Z">
        <w:r w:rsidR="00C215BE">
          <w:rPr>
            <w:rFonts w:ascii="Arial" w:hAnsi="Arial" w:cs="Arial"/>
          </w:rPr>
          <w:t>à l’organisme</w:t>
        </w:r>
      </w:ins>
      <w:r w:rsidRPr="00031597">
        <w:rPr>
          <w:rFonts w:ascii="Arial" w:hAnsi="Arial" w:cs="Arial"/>
        </w:rPr>
        <w:t xml:space="preserve"> peuvent être listées dans l’EASA </w:t>
      </w:r>
      <w:proofErr w:type="spellStart"/>
      <w:r w:rsidRPr="00031597">
        <w:rPr>
          <w:rFonts w:ascii="Arial" w:hAnsi="Arial" w:cs="Arial"/>
        </w:rPr>
        <w:t>Form</w:t>
      </w:r>
      <w:proofErr w:type="spellEnd"/>
      <w:r>
        <w:rPr>
          <w:rFonts w:ascii="Arial" w:hAnsi="Arial" w:cs="Arial"/>
        </w:rPr>
        <w:t xml:space="preserve"> </w:t>
      </w:r>
      <w:r w:rsidRPr="00031597">
        <w:rPr>
          <w:rFonts w:ascii="Arial" w:hAnsi="Arial" w:cs="Arial"/>
        </w:rPr>
        <w:t>123 et doivent comprendre, le cas échéant, une copie de toutes les modifications du manuel de l'aéronef et/ou des instructions pour l</w:t>
      </w:r>
      <w:r>
        <w:rPr>
          <w:rFonts w:ascii="Arial" w:hAnsi="Arial" w:cs="Arial"/>
        </w:rPr>
        <w:t xml:space="preserve">e maintien de la navigabilité. </w:t>
      </w:r>
    </w:p>
    <w:p w:rsidR="00AA74C4" w:rsidRPr="00031597" w:rsidRDefault="00AA74C4" w:rsidP="00AA74C4">
      <w:pPr>
        <w:pStyle w:val="Corpsdetexte"/>
        <w:spacing w:before="0" w:line="276" w:lineRule="auto"/>
        <w:ind w:left="102"/>
        <w:rPr>
          <w:rFonts w:ascii="Arial" w:hAnsi="Arial" w:cs="Arial"/>
        </w:rPr>
      </w:pP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Toutes ces informations doivent normalement être consultées lors de l’examen de navigabilité de l'aéronef, et par conséquent, un système clair d'enregistrement de l'intégration des SC/SR, assurant également une bonne traçabilité, sera un élément très utile lors des inspections ultérieures de l'aéronef.</w:t>
      </w:r>
    </w:p>
    <w:p w:rsidR="00AA74C4" w:rsidRDefault="00AA74C4" w:rsidP="00AA74C4">
      <w:pPr>
        <w:pStyle w:val="Corpsdetexte"/>
        <w:spacing w:before="0" w:line="276" w:lineRule="auto"/>
        <w:rPr>
          <w:rFonts w:ascii="Arial" w:hAnsi="Arial" w:cs="Arial"/>
        </w:rPr>
        <w:sectPr w:rsidR="00AA74C4">
          <w:pgSz w:w="11910" w:h="16840"/>
          <w:pgMar w:top="1420" w:right="1320" w:bottom="900" w:left="1440" w:header="0" w:footer="710" w:gutter="0"/>
          <w:cols w:space="720"/>
        </w:sectPr>
      </w:pPr>
    </w:p>
    <w:p w:rsidR="00AA74C4" w:rsidRPr="00031597" w:rsidRDefault="00AA74C4" w:rsidP="00AA74C4">
      <w:pPr>
        <w:spacing w:before="5" w:line="180" w:lineRule="exact"/>
        <w:rPr>
          <w:rFonts w:ascii="Arial" w:hAnsi="Arial" w:cs="Arial"/>
        </w:rPr>
      </w:pPr>
    </w:p>
    <w:p w:rsidR="00AA74C4" w:rsidRPr="00C52EA2" w:rsidRDefault="00AA74C4" w:rsidP="00AA74C4">
      <w:pPr>
        <w:pStyle w:val="Titre1"/>
        <w:numPr>
          <w:ilvl w:val="0"/>
          <w:numId w:val="7"/>
        </w:numPr>
        <w:tabs>
          <w:tab w:val="left" w:pos="274"/>
          <w:tab w:val="left" w:pos="666"/>
        </w:tabs>
        <w:ind w:hanging="492"/>
        <w:jc w:val="both"/>
        <w:rPr>
          <w:rFonts w:ascii="Arial" w:hAnsi="Arial" w:cs="Arial"/>
          <w:b w:val="0"/>
          <w:bCs w:val="0"/>
        </w:rPr>
      </w:pPr>
      <w:r w:rsidRPr="00031597">
        <w:rPr>
          <w:rFonts w:ascii="Arial" w:hAnsi="Arial" w:cs="Arial"/>
        </w:rPr>
        <w:t>Instructions pour le maintien de la navigabilité</w:t>
      </w: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Comme stipulé dans le </w:t>
      </w:r>
      <w:ins w:id="74" w:author="SABATIER Raphael" w:date="2020-03-15T19:53:00Z">
        <w:r w:rsidR="00EB5CCC">
          <w:rPr>
            <w:rFonts w:ascii="Arial" w:hAnsi="Arial" w:cs="Arial"/>
          </w:rPr>
          <w:t>ML</w:t>
        </w:r>
      </w:ins>
      <w:del w:id="75" w:author="SABATIER Raphael" w:date="2020-03-15T19:53:00Z">
        <w:r w:rsidRPr="00031597" w:rsidDel="00EB5CCC">
          <w:rPr>
            <w:rFonts w:ascii="Arial" w:hAnsi="Arial" w:cs="Arial"/>
          </w:rPr>
          <w:delText>M</w:delText>
        </w:r>
      </w:del>
      <w:r w:rsidRPr="00031597">
        <w:rPr>
          <w:rFonts w:ascii="Arial" w:hAnsi="Arial" w:cs="Arial"/>
        </w:rPr>
        <w:t xml:space="preserve">.A.302, le propriétaire de l'aéronef ou </w:t>
      </w:r>
      <w:del w:id="76" w:author="SABATIER Raphael" w:date="2020-03-15T19:54:00Z">
        <w:r w:rsidRPr="00031597" w:rsidDel="00EB5CCC">
          <w:rPr>
            <w:rFonts w:ascii="Arial" w:hAnsi="Arial" w:cs="Arial"/>
          </w:rPr>
          <w:delText>le CAMO</w:delText>
        </w:r>
      </w:del>
      <w:ins w:id="77" w:author="SABATIER Raphael" w:date="2020-03-15T19:54:00Z">
        <w:r w:rsidR="00EB5CCC">
          <w:rPr>
            <w:rFonts w:ascii="Arial" w:hAnsi="Arial" w:cs="Arial"/>
          </w:rPr>
          <w:t>l’organisme de gestion du maintien de navigabilité agréé</w:t>
        </w:r>
      </w:ins>
      <w:bookmarkStart w:id="78" w:name="_GoBack"/>
      <w:bookmarkEnd w:id="78"/>
      <w:r w:rsidRPr="00031597">
        <w:rPr>
          <w:rFonts w:ascii="Arial" w:hAnsi="Arial" w:cs="Arial"/>
        </w:rPr>
        <w:t xml:space="preserve"> doit évaluer si les modifications apportées aux instructions pour le maintien de la navigabilité de l'aéronef exigent de modifier le programme d’entretien de l'aéronef et d'obtenir son approbation.</w:t>
      </w:r>
    </w:p>
    <w:p w:rsidR="00AA74C4" w:rsidRPr="00031597" w:rsidRDefault="00AA74C4" w:rsidP="00AA74C4">
      <w:pPr>
        <w:spacing w:before="1" w:line="180" w:lineRule="exact"/>
        <w:rPr>
          <w:rFonts w:ascii="Arial" w:hAnsi="Arial" w:cs="Arial"/>
        </w:rPr>
      </w:pPr>
    </w:p>
    <w:p w:rsidR="00AA74C4" w:rsidRPr="00C52EA2" w:rsidRDefault="00AA74C4" w:rsidP="00AA74C4">
      <w:pPr>
        <w:pStyle w:val="Titre1"/>
        <w:numPr>
          <w:ilvl w:val="0"/>
          <w:numId w:val="7"/>
        </w:numPr>
        <w:tabs>
          <w:tab w:val="left" w:pos="274"/>
          <w:tab w:val="left" w:pos="666"/>
        </w:tabs>
        <w:ind w:hanging="492"/>
        <w:jc w:val="both"/>
        <w:rPr>
          <w:rFonts w:ascii="Arial" w:hAnsi="Arial" w:cs="Arial"/>
          <w:b w:val="0"/>
          <w:bCs w:val="0"/>
        </w:rPr>
      </w:pPr>
      <w:r w:rsidRPr="00031597">
        <w:rPr>
          <w:rFonts w:ascii="Arial" w:hAnsi="Arial" w:cs="Arial"/>
        </w:rPr>
        <w:t>Intégration de plusieurs SC</w:t>
      </w: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L'intégration d'au moins deux SC associées, décrites dans la sous-partie B des CS-STAN, sous la forme d'une seule et même modification (en utilisant une seule EASA </w:t>
      </w:r>
      <w:proofErr w:type="spellStart"/>
      <w:r w:rsidRPr="00031597">
        <w:rPr>
          <w:rFonts w:ascii="Arial" w:hAnsi="Arial" w:cs="Arial"/>
        </w:rPr>
        <w:t>Form</w:t>
      </w:r>
      <w:proofErr w:type="spellEnd"/>
      <w:r w:rsidRPr="00031597">
        <w:rPr>
          <w:rFonts w:ascii="Arial" w:hAnsi="Arial" w:cs="Arial"/>
        </w:rPr>
        <w:t xml:space="preserve"> 123) est autorisée sous réserve de réunir les références adéquates et les documents associés à l'ensemble des SC intégrées. </w:t>
      </w:r>
    </w:p>
    <w:p w:rsidR="00AA74C4" w:rsidRDefault="00AA74C4" w:rsidP="00AA74C4">
      <w:pPr>
        <w:pStyle w:val="Corpsdetexte"/>
        <w:spacing w:before="0" w:line="276" w:lineRule="auto"/>
        <w:ind w:left="102"/>
        <w:jc w:val="both"/>
        <w:rPr>
          <w:rFonts w:ascii="Arial" w:hAnsi="Arial" w:cs="Arial"/>
        </w:rPr>
      </w:pPr>
      <w:r w:rsidRPr="00031597">
        <w:rPr>
          <w:rFonts w:ascii="Arial" w:hAnsi="Arial" w:cs="Arial"/>
        </w:rPr>
        <w:t xml:space="preserve">Des restrictions et des limitations peuvent s'appliquer sur les deux (ou plus) SC. </w:t>
      </w:r>
    </w:p>
    <w:p w:rsidR="00AA74C4" w:rsidRPr="00031597" w:rsidRDefault="00AA74C4" w:rsidP="00AA74C4">
      <w:pPr>
        <w:pStyle w:val="Corpsdetexte"/>
        <w:spacing w:before="0" w:line="276" w:lineRule="auto"/>
        <w:ind w:left="102"/>
        <w:jc w:val="both"/>
        <w:rPr>
          <w:rFonts w:ascii="Arial" w:hAnsi="Arial" w:cs="Arial"/>
        </w:rPr>
      </w:pPr>
      <w:r w:rsidRPr="00031597">
        <w:rPr>
          <w:rFonts w:ascii="Arial" w:hAnsi="Arial" w:cs="Arial"/>
        </w:rPr>
        <w:t>Il est autorisé de délivrer une seule remise en service de l’aéronef contenant les informations adéquates de traçabilité pour l'ensemble des SC intégrées.</w:t>
      </w:r>
    </w:p>
    <w:p w:rsidR="00FB3803" w:rsidRPr="00FB3803" w:rsidRDefault="00FB3803" w:rsidP="00FB3803">
      <w:pPr>
        <w:tabs>
          <w:tab w:val="left" w:pos="675"/>
        </w:tabs>
        <w:spacing w:before="40"/>
        <w:rPr>
          <w:rFonts w:ascii="Arial" w:eastAsia="Calibri" w:hAnsi="Arial" w:cs="Arial"/>
        </w:rPr>
      </w:pPr>
    </w:p>
    <w:p w:rsidR="009407F6" w:rsidRPr="006413D0" w:rsidRDefault="009407F6" w:rsidP="00031597">
      <w:pPr>
        <w:tabs>
          <w:tab w:val="left" w:pos="674"/>
        </w:tabs>
        <w:spacing w:before="2"/>
        <w:ind w:right="326"/>
        <w:rPr>
          <w:rFonts w:ascii="Arial" w:eastAsia="Calibri" w:hAnsi="Arial" w:cs="Arial"/>
        </w:rPr>
      </w:pPr>
    </w:p>
    <w:sectPr w:rsidR="009407F6" w:rsidRPr="006413D0">
      <w:pgSz w:w="11910" w:h="16840"/>
      <w:pgMar w:top="1420" w:right="1320" w:bottom="900" w:left="1440" w:header="0" w:footer="7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5BE" w:rsidRDefault="00C215BE">
      <w:r>
        <w:separator/>
      </w:r>
    </w:p>
  </w:endnote>
  <w:endnote w:type="continuationSeparator" w:id="0">
    <w:p w:rsidR="00C215BE" w:rsidRDefault="00C21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902440"/>
      <w:docPartObj>
        <w:docPartGallery w:val="Page Numbers (Bottom of Page)"/>
        <w:docPartUnique/>
      </w:docPartObj>
    </w:sdtPr>
    <w:sdtContent>
      <w:p w:rsidR="00C215BE" w:rsidRDefault="00C215BE">
        <w:pPr>
          <w:pStyle w:val="Pieddepage"/>
          <w:jc w:val="right"/>
        </w:pPr>
        <w:r>
          <w:fldChar w:fldCharType="begin"/>
        </w:r>
        <w:r>
          <w:instrText>PAGE   \* MERGEFORMAT</w:instrText>
        </w:r>
        <w:r>
          <w:fldChar w:fldCharType="separate"/>
        </w:r>
        <w:r w:rsidR="00EB5CCC">
          <w:rPr>
            <w:noProof/>
          </w:rPr>
          <w:t>1</w:t>
        </w:r>
        <w:r>
          <w:fldChar w:fldCharType="end"/>
        </w:r>
      </w:p>
    </w:sdtContent>
  </w:sdt>
  <w:p w:rsidR="00C215BE" w:rsidRDefault="00C215BE">
    <w:pPr>
      <w:spacing w:line="14" w:lineRule="auto"/>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637672"/>
      <w:docPartObj>
        <w:docPartGallery w:val="Page Numbers (Bottom of Page)"/>
        <w:docPartUnique/>
      </w:docPartObj>
    </w:sdtPr>
    <w:sdtContent>
      <w:p w:rsidR="00C215BE" w:rsidRDefault="00C215BE">
        <w:pPr>
          <w:pStyle w:val="Pieddepage"/>
          <w:jc w:val="right"/>
        </w:pPr>
        <w:r>
          <w:fldChar w:fldCharType="begin"/>
        </w:r>
        <w:r>
          <w:instrText>PAGE   \* MERGEFORMAT</w:instrText>
        </w:r>
        <w:r>
          <w:fldChar w:fldCharType="separate"/>
        </w:r>
        <w:r w:rsidR="00EB5CCC">
          <w:rPr>
            <w:noProof/>
          </w:rPr>
          <w:t>6</w:t>
        </w:r>
        <w:r>
          <w:fldChar w:fldCharType="end"/>
        </w:r>
      </w:p>
    </w:sdtContent>
  </w:sdt>
  <w:p w:rsidR="00C215BE" w:rsidRDefault="00C215BE">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5BE" w:rsidRDefault="00C215BE"/>
  </w:footnote>
  <w:footnote w:type="continuationSeparator" w:id="0">
    <w:p w:rsidR="00C215BE" w:rsidRDefault="00C215BE">
      <w:r>
        <w:continuationSeparator/>
      </w:r>
    </w:p>
  </w:footnote>
  <w:footnote w:id="1">
    <w:p w:rsidR="00C215BE" w:rsidRDefault="00C215BE" w:rsidP="00AA74C4">
      <w:pPr>
        <w:pStyle w:val="Notedebasdepage"/>
      </w:pPr>
      <w:r>
        <w:rPr>
          <w:rStyle w:val="Appelnotedebasdep"/>
        </w:rPr>
        <w:footnoteRef/>
      </w:r>
      <w:r>
        <w:t xml:space="preserve"> </w:t>
      </w:r>
      <w:r w:rsidRPr="00031597">
        <w:rPr>
          <w:rFonts w:ascii="Arial" w:hAnsi="Arial" w:cs="Arial"/>
          <w:sz w:val="16"/>
          <w:szCs w:val="16"/>
        </w:rPr>
        <w:t>Annexe II au Règlement (UE) de la Commission Européenne N° 1321/2014 du 26 novembre 2014, relative au maintien de la navigabilité des aéronefs et des produits, pièces et équipements aéronautiques et à l'agrément des organismes et des personnels participant à ces tâches (JO L 362, 17.12.2014, p. 1).</w:t>
      </w:r>
    </w:p>
  </w:footnote>
  <w:footnote w:id="2">
    <w:p w:rsidR="00C215BE" w:rsidRDefault="00C215BE" w:rsidP="00AA74C4">
      <w:pPr>
        <w:pStyle w:val="Notedebasdepage"/>
      </w:pPr>
      <w:r>
        <w:rPr>
          <w:rStyle w:val="Appelnotedebasdep"/>
        </w:rPr>
        <w:footnoteRef/>
      </w:r>
      <w:r>
        <w:t xml:space="preserve"> </w:t>
      </w:r>
      <w:r w:rsidRPr="00031597">
        <w:rPr>
          <w:rFonts w:ascii="Arial" w:hAnsi="Arial" w:cs="Arial"/>
          <w:sz w:val="16"/>
          <w:szCs w:val="16"/>
        </w:rPr>
        <w:t>Annexe III au Règlement (UE) de la Commission Européenne N° 1321/2014 du 26 novembre 2014, relative au maintien de la navigabilité des aéronefs et des produits, pièces et équipements aéronautiques et à l'agrément des organismes et des personnels participant à ces tâches (JO L 362, 17.12.2014, p. 1).</w:t>
      </w:r>
    </w:p>
  </w:footnote>
  <w:footnote w:id="3">
    <w:p w:rsidR="00C215BE" w:rsidRDefault="00C215BE" w:rsidP="00AA74C4">
      <w:pPr>
        <w:pStyle w:val="Notedebasdepage"/>
      </w:pPr>
      <w:r>
        <w:rPr>
          <w:rStyle w:val="Appelnotedebasdep"/>
        </w:rPr>
        <w:footnoteRef/>
      </w:r>
      <w:r>
        <w:t xml:space="preserve"> </w:t>
      </w:r>
      <w:hyperlink r:id="rId1">
        <w:r w:rsidRPr="00031597">
          <w:rPr>
            <w:rFonts w:ascii="Arial" w:hAnsi="Arial" w:cs="Arial"/>
            <w:sz w:val="16"/>
            <w:szCs w:val="16"/>
          </w:rPr>
          <w:t>Annexe au Règlement (UE) de la Commission Européenne N° 748/2012</w:t>
        </w:r>
      </w:hyperlink>
      <w:r w:rsidRPr="00031597">
        <w:rPr>
          <w:rFonts w:ascii="Arial" w:hAnsi="Arial" w:cs="Arial"/>
          <w:sz w:val="16"/>
          <w:szCs w:val="16"/>
        </w:rPr>
        <w:t xml:space="preserve"> du 3 août 2012, établissant des règles d’application pour la certification de navigabilité et environnementale des aéronefs et produits, pièces et équipements associés, ainsi que pour la certification des organismes de conception et de production, et remplaçant le Règlement (UE) de la Commission Européenne</w:t>
      </w:r>
      <w:r w:rsidRPr="00031597">
        <w:rPr>
          <w:rFonts w:ascii="Arial" w:hAnsi="Arial" w:cs="Arial"/>
          <w:color w:val="0000FF"/>
          <w:sz w:val="16"/>
          <w:szCs w:val="16"/>
          <w:u w:val="single" w:color="0000FF"/>
        </w:rPr>
        <w:t xml:space="preserve"> N 1702/</w:t>
      </w:r>
      <w:proofErr w:type="gramStart"/>
      <w:r w:rsidRPr="00031597">
        <w:rPr>
          <w:rFonts w:ascii="Arial" w:hAnsi="Arial" w:cs="Arial"/>
          <w:color w:val="0000FF"/>
          <w:sz w:val="16"/>
          <w:szCs w:val="16"/>
          <w:u w:val="single" w:color="0000FF"/>
        </w:rPr>
        <w:t xml:space="preserve">2003  </w:t>
      </w:r>
      <w:r w:rsidRPr="00031597">
        <w:rPr>
          <w:rFonts w:ascii="Arial" w:hAnsi="Arial" w:cs="Arial"/>
          <w:color w:val="000000"/>
          <w:sz w:val="16"/>
          <w:szCs w:val="16"/>
        </w:rPr>
        <w:t>(</w:t>
      </w:r>
      <w:proofErr w:type="gramEnd"/>
      <w:r w:rsidRPr="00031597">
        <w:rPr>
          <w:rFonts w:ascii="Arial" w:hAnsi="Arial" w:cs="Arial"/>
          <w:color w:val="000000"/>
          <w:sz w:val="16"/>
          <w:szCs w:val="16"/>
        </w:rPr>
        <w:t>JO L 243, 27.9.2003, p.6).</w:t>
      </w:r>
    </w:p>
  </w:footnote>
  <w:footnote w:id="4">
    <w:p w:rsidR="00C215BE" w:rsidRDefault="00C215BE" w:rsidP="00AA74C4">
      <w:pPr>
        <w:pStyle w:val="Notedebasdepage"/>
      </w:pPr>
      <w:r>
        <w:rPr>
          <w:rStyle w:val="Appelnotedebasdep"/>
        </w:rPr>
        <w:footnoteRef/>
      </w:r>
      <w:r>
        <w:t xml:space="preserve"> </w:t>
      </w:r>
      <w:r w:rsidRPr="00031597">
        <w:rPr>
          <w:rFonts w:ascii="Arial" w:hAnsi="Arial" w:cs="Arial"/>
          <w:sz w:val="16"/>
          <w:szCs w:val="16"/>
        </w:rPr>
        <w:t xml:space="preserve">Acceptable </w:t>
      </w:r>
      <w:proofErr w:type="spellStart"/>
      <w:r w:rsidRPr="00031597">
        <w:rPr>
          <w:rFonts w:ascii="Arial" w:hAnsi="Arial" w:cs="Arial"/>
          <w:sz w:val="16"/>
          <w:szCs w:val="16"/>
        </w:rPr>
        <w:t>Means</w:t>
      </w:r>
      <w:proofErr w:type="spellEnd"/>
      <w:r w:rsidRPr="00031597">
        <w:rPr>
          <w:rFonts w:ascii="Arial" w:hAnsi="Arial" w:cs="Arial"/>
          <w:sz w:val="16"/>
          <w:szCs w:val="16"/>
        </w:rPr>
        <w:t xml:space="preserve"> of Compliance and Guidance </w:t>
      </w:r>
      <w:proofErr w:type="spellStart"/>
      <w:r w:rsidRPr="00031597">
        <w:rPr>
          <w:rFonts w:ascii="Arial" w:hAnsi="Arial" w:cs="Arial"/>
          <w:sz w:val="16"/>
          <w:szCs w:val="16"/>
        </w:rPr>
        <w:t>Material</w:t>
      </w:r>
      <w:proofErr w:type="spellEnd"/>
      <w:r w:rsidRPr="00031597">
        <w:rPr>
          <w:rFonts w:ascii="Arial" w:hAnsi="Arial" w:cs="Arial"/>
          <w:sz w:val="16"/>
          <w:szCs w:val="16"/>
        </w:rPr>
        <w:t xml:space="preserve"> (Moyens acceptables de conformité et Guides) pour la</w:t>
      </w:r>
      <w:r>
        <w:rPr>
          <w:rFonts w:ascii="Arial" w:hAnsi="Arial" w:cs="Arial"/>
          <w:sz w:val="16"/>
          <w:szCs w:val="16"/>
        </w:rPr>
        <w:t xml:space="preserve"> </w:t>
      </w:r>
      <w:r w:rsidRPr="00031597">
        <w:rPr>
          <w:rFonts w:ascii="Arial" w:hAnsi="Arial" w:cs="Arial"/>
          <w:sz w:val="16"/>
          <w:szCs w:val="16"/>
        </w:rPr>
        <w:t xml:space="preserve">certification </w:t>
      </w:r>
      <w:r>
        <w:rPr>
          <w:rFonts w:ascii="Arial" w:hAnsi="Arial" w:cs="Arial"/>
          <w:sz w:val="16"/>
          <w:szCs w:val="16"/>
        </w:rPr>
        <w:t xml:space="preserve">de navigabilité et environnementale des aéronefs et </w:t>
      </w:r>
      <w:proofErr w:type="gramStart"/>
      <w:r>
        <w:rPr>
          <w:rFonts w:ascii="Arial" w:hAnsi="Arial" w:cs="Arial"/>
          <w:sz w:val="16"/>
          <w:szCs w:val="16"/>
        </w:rPr>
        <w:t>produits;</w:t>
      </w:r>
      <w:proofErr w:type="gramEnd"/>
      <w:r>
        <w:rPr>
          <w:rFonts w:ascii="Arial" w:hAnsi="Arial" w:cs="Arial"/>
          <w:sz w:val="16"/>
          <w:szCs w:val="16"/>
        </w:rPr>
        <w:t xml:space="preserve"> pièces et équipements associés, ainsi que pour la certification </w:t>
      </w:r>
      <w:r w:rsidRPr="00031597">
        <w:rPr>
          <w:rFonts w:ascii="Arial" w:hAnsi="Arial" w:cs="Arial"/>
          <w:sz w:val="16"/>
          <w:szCs w:val="16"/>
        </w:rPr>
        <w:t>des organismes de conception et de production.</w:t>
      </w:r>
      <w:r>
        <w:rPr>
          <w:rFonts w:ascii="Arial" w:hAnsi="Arial" w:cs="Arial"/>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220C"/>
    <w:multiLevelType w:val="hybridMultilevel"/>
    <w:tmpl w:val="8E5CF5C6"/>
    <w:lvl w:ilvl="0" w:tplc="36746F04">
      <w:start w:val="1"/>
      <w:numFmt w:val="bullet"/>
      <w:lvlText w:val=""/>
      <w:lvlJc w:val="left"/>
      <w:pPr>
        <w:ind w:left="460" w:hanging="360"/>
      </w:pPr>
      <w:rPr>
        <w:rFonts w:ascii="Wingdings" w:eastAsia="Calibri" w:hAnsi="Wingdings" w:cs="Arial" w:hint="default"/>
      </w:rPr>
    </w:lvl>
    <w:lvl w:ilvl="1" w:tplc="040C0003" w:tentative="1">
      <w:start w:val="1"/>
      <w:numFmt w:val="bullet"/>
      <w:lvlText w:val="o"/>
      <w:lvlJc w:val="left"/>
      <w:pPr>
        <w:ind w:left="1180" w:hanging="360"/>
      </w:pPr>
      <w:rPr>
        <w:rFonts w:ascii="Courier New" w:hAnsi="Courier New" w:cs="Courier New" w:hint="default"/>
      </w:rPr>
    </w:lvl>
    <w:lvl w:ilvl="2" w:tplc="040C0005" w:tentative="1">
      <w:start w:val="1"/>
      <w:numFmt w:val="bullet"/>
      <w:lvlText w:val=""/>
      <w:lvlJc w:val="left"/>
      <w:pPr>
        <w:ind w:left="1900" w:hanging="360"/>
      </w:pPr>
      <w:rPr>
        <w:rFonts w:ascii="Wingdings" w:hAnsi="Wingdings" w:hint="default"/>
      </w:rPr>
    </w:lvl>
    <w:lvl w:ilvl="3" w:tplc="040C0001" w:tentative="1">
      <w:start w:val="1"/>
      <w:numFmt w:val="bullet"/>
      <w:lvlText w:val=""/>
      <w:lvlJc w:val="left"/>
      <w:pPr>
        <w:ind w:left="2620" w:hanging="360"/>
      </w:pPr>
      <w:rPr>
        <w:rFonts w:ascii="Symbol" w:hAnsi="Symbol" w:hint="default"/>
      </w:rPr>
    </w:lvl>
    <w:lvl w:ilvl="4" w:tplc="040C0003" w:tentative="1">
      <w:start w:val="1"/>
      <w:numFmt w:val="bullet"/>
      <w:lvlText w:val="o"/>
      <w:lvlJc w:val="left"/>
      <w:pPr>
        <w:ind w:left="3340" w:hanging="360"/>
      </w:pPr>
      <w:rPr>
        <w:rFonts w:ascii="Courier New" w:hAnsi="Courier New" w:cs="Courier New" w:hint="default"/>
      </w:rPr>
    </w:lvl>
    <w:lvl w:ilvl="5" w:tplc="040C0005" w:tentative="1">
      <w:start w:val="1"/>
      <w:numFmt w:val="bullet"/>
      <w:lvlText w:val=""/>
      <w:lvlJc w:val="left"/>
      <w:pPr>
        <w:ind w:left="4060" w:hanging="360"/>
      </w:pPr>
      <w:rPr>
        <w:rFonts w:ascii="Wingdings" w:hAnsi="Wingdings" w:hint="default"/>
      </w:rPr>
    </w:lvl>
    <w:lvl w:ilvl="6" w:tplc="040C0001" w:tentative="1">
      <w:start w:val="1"/>
      <w:numFmt w:val="bullet"/>
      <w:lvlText w:val=""/>
      <w:lvlJc w:val="left"/>
      <w:pPr>
        <w:ind w:left="4780" w:hanging="360"/>
      </w:pPr>
      <w:rPr>
        <w:rFonts w:ascii="Symbol" w:hAnsi="Symbol" w:hint="default"/>
      </w:rPr>
    </w:lvl>
    <w:lvl w:ilvl="7" w:tplc="040C0003" w:tentative="1">
      <w:start w:val="1"/>
      <w:numFmt w:val="bullet"/>
      <w:lvlText w:val="o"/>
      <w:lvlJc w:val="left"/>
      <w:pPr>
        <w:ind w:left="5500" w:hanging="360"/>
      </w:pPr>
      <w:rPr>
        <w:rFonts w:ascii="Courier New" w:hAnsi="Courier New" w:cs="Courier New" w:hint="default"/>
      </w:rPr>
    </w:lvl>
    <w:lvl w:ilvl="8" w:tplc="040C0005" w:tentative="1">
      <w:start w:val="1"/>
      <w:numFmt w:val="bullet"/>
      <w:lvlText w:val=""/>
      <w:lvlJc w:val="left"/>
      <w:pPr>
        <w:ind w:left="6220" w:hanging="360"/>
      </w:pPr>
      <w:rPr>
        <w:rFonts w:ascii="Wingdings" w:hAnsi="Wingdings" w:hint="default"/>
      </w:rPr>
    </w:lvl>
  </w:abstractNum>
  <w:abstractNum w:abstractNumId="1">
    <w:nsid w:val="05621FF8"/>
    <w:multiLevelType w:val="hybridMultilevel"/>
    <w:tmpl w:val="26CA96B8"/>
    <w:lvl w:ilvl="0" w:tplc="1A22EC70">
      <w:start w:val="1"/>
      <w:numFmt w:val="bullet"/>
      <w:lvlText w:val="•"/>
      <w:lvlJc w:val="left"/>
      <w:pPr>
        <w:ind w:left="502" w:hanging="360"/>
      </w:pPr>
      <w:rPr>
        <w:rFonts w:hint="default"/>
      </w:rPr>
    </w:lvl>
    <w:lvl w:ilvl="1" w:tplc="040C0003">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
    <w:nsid w:val="1E0971D4"/>
    <w:multiLevelType w:val="hybridMultilevel"/>
    <w:tmpl w:val="435689C4"/>
    <w:lvl w:ilvl="0" w:tplc="A9F48670">
      <w:start w:val="1"/>
      <w:numFmt w:val="decimal"/>
      <w:lvlText w:val="%1."/>
      <w:lvlJc w:val="left"/>
      <w:pPr>
        <w:ind w:left="674" w:hanging="567"/>
      </w:pPr>
      <w:rPr>
        <w:rFonts w:ascii="Calibri" w:eastAsia="Calibri" w:hAnsi="Calibri" w:hint="default"/>
        <w:sz w:val="18"/>
        <w:szCs w:val="18"/>
      </w:rPr>
    </w:lvl>
    <w:lvl w:ilvl="1" w:tplc="1A22EC70">
      <w:start w:val="1"/>
      <w:numFmt w:val="bullet"/>
      <w:lvlText w:val="•"/>
      <w:lvlJc w:val="left"/>
      <w:pPr>
        <w:ind w:left="1521" w:hanging="567"/>
      </w:pPr>
      <w:rPr>
        <w:rFonts w:hint="default"/>
      </w:rPr>
    </w:lvl>
    <w:lvl w:ilvl="2" w:tplc="3E9413A4">
      <w:start w:val="1"/>
      <w:numFmt w:val="bullet"/>
      <w:lvlText w:val="•"/>
      <w:lvlJc w:val="left"/>
      <w:pPr>
        <w:ind w:left="2369" w:hanging="567"/>
      </w:pPr>
      <w:rPr>
        <w:rFonts w:hint="default"/>
      </w:rPr>
    </w:lvl>
    <w:lvl w:ilvl="3" w:tplc="E8EAFE68">
      <w:start w:val="1"/>
      <w:numFmt w:val="bullet"/>
      <w:lvlText w:val="•"/>
      <w:lvlJc w:val="left"/>
      <w:pPr>
        <w:ind w:left="3216" w:hanging="567"/>
      </w:pPr>
      <w:rPr>
        <w:rFonts w:hint="default"/>
      </w:rPr>
    </w:lvl>
    <w:lvl w:ilvl="4" w:tplc="601EE760">
      <w:start w:val="1"/>
      <w:numFmt w:val="bullet"/>
      <w:lvlText w:val="•"/>
      <w:lvlJc w:val="left"/>
      <w:pPr>
        <w:ind w:left="4063" w:hanging="567"/>
      </w:pPr>
      <w:rPr>
        <w:rFonts w:hint="default"/>
      </w:rPr>
    </w:lvl>
    <w:lvl w:ilvl="5" w:tplc="153264B8">
      <w:start w:val="1"/>
      <w:numFmt w:val="bullet"/>
      <w:lvlText w:val="•"/>
      <w:lvlJc w:val="left"/>
      <w:pPr>
        <w:ind w:left="4910" w:hanging="567"/>
      </w:pPr>
      <w:rPr>
        <w:rFonts w:hint="default"/>
      </w:rPr>
    </w:lvl>
    <w:lvl w:ilvl="6" w:tplc="5D54C726">
      <w:start w:val="1"/>
      <w:numFmt w:val="bullet"/>
      <w:lvlText w:val="•"/>
      <w:lvlJc w:val="left"/>
      <w:pPr>
        <w:ind w:left="5757" w:hanging="567"/>
      </w:pPr>
      <w:rPr>
        <w:rFonts w:hint="default"/>
      </w:rPr>
    </w:lvl>
    <w:lvl w:ilvl="7" w:tplc="B506339E">
      <w:start w:val="1"/>
      <w:numFmt w:val="bullet"/>
      <w:lvlText w:val="•"/>
      <w:lvlJc w:val="left"/>
      <w:pPr>
        <w:ind w:left="6604" w:hanging="567"/>
      </w:pPr>
      <w:rPr>
        <w:rFonts w:hint="default"/>
      </w:rPr>
    </w:lvl>
    <w:lvl w:ilvl="8" w:tplc="BE66BEC8">
      <w:start w:val="1"/>
      <w:numFmt w:val="bullet"/>
      <w:lvlText w:val="•"/>
      <w:lvlJc w:val="left"/>
      <w:pPr>
        <w:ind w:left="7452" w:hanging="567"/>
      </w:pPr>
      <w:rPr>
        <w:rFonts w:hint="default"/>
      </w:rPr>
    </w:lvl>
  </w:abstractNum>
  <w:abstractNum w:abstractNumId="3">
    <w:nsid w:val="1E320CCB"/>
    <w:multiLevelType w:val="hybridMultilevel"/>
    <w:tmpl w:val="AA0E8F7A"/>
    <w:lvl w:ilvl="0" w:tplc="84869334">
      <w:numFmt w:val="bullet"/>
      <w:lvlText w:val="-"/>
      <w:lvlJc w:val="left"/>
      <w:pPr>
        <w:ind w:left="462" w:hanging="360"/>
      </w:pPr>
      <w:rPr>
        <w:rFonts w:ascii="Arial" w:eastAsia="Calibri" w:hAnsi="Arial" w:cs="Arial" w:hint="default"/>
      </w:rPr>
    </w:lvl>
    <w:lvl w:ilvl="1" w:tplc="040C0003">
      <w:start w:val="1"/>
      <w:numFmt w:val="bullet"/>
      <w:lvlText w:val="o"/>
      <w:lvlJc w:val="left"/>
      <w:pPr>
        <w:ind w:left="1182" w:hanging="360"/>
      </w:pPr>
      <w:rPr>
        <w:rFonts w:ascii="Courier New" w:hAnsi="Courier New" w:cs="Courier New" w:hint="default"/>
      </w:rPr>
    </w:lvl>
    <w:lvl w:ilvl="2" w:tplc="040C0005" w:tentative="1">
      <w:start w:val="1"/>
      <w:numFmt w:val="bullet"/>
      <w:lvlText w:val=""/>
      <w:lvlJc w:val="left"/>
      <w:pPr>
        <w:ind w:left="1902" w:hanging="360"/>
      </w:pPr>
      <w:rPr>
        <w:rFonts w:ascii="Wingdings" w:hAnsi="Wingdings" w:hint="default"/>
      </w:rPr>
    </w:lvl>
    <w:lvl w:ilvl="3" w:tplc="040C0001" w:tentative="1">
      <w:start w:val="1"/>
      <w:numFmt w:val="bullet"/>
      <w:lvlText w:val=""/>
      <w:lvlJc w:val="left"/>
      <w:pPr>
        <w:ind w:left="2622" w:hanging="360"/>
      </w:pPr>
      <w:rPr>
        <w:rFonts w:ascii="Symbol" w:hAnsi="Symbol" w:hint="default"/>
      </w:rPr>
    </w:lvl>
    <w:lvl w:ilvl="4" w:tplc="040C0003" w:tentative="1">
      <w:start w:val="1"/>
      <w:numFmt w:val="bullet"/>
      <w:lvlText w:val="o"/>
      <w:lvlJc w:val="left"/>
      <w:pPr>
        <w:ind w:left="3342" w:hanging="360"/>
      </w:pPr>
      <w:rPr>
        <w:rFonts w:ascii="Courier New" w:hAnsi="Courier New" w:cs="Courier New" w:hint="default"/>
      </w:rPr>
    </w:lvl>
    <w:lvl w:ilvl="5" w:tplc="040C0005" w:tentative="1">
      <w:start w:val="1"/>
      <w:numFmt w:val="bullet"/>
      <w:lvlText w:val=""/>
      <w:lvlJc w:val="left"/>
      <w:pPr>
        <w:ind w:left="4062" w:hanging="360"/>
      </w:pPr>
      <w:rPr>
        <w:rFonts w:ascii="Wingdings" w:hAnsi="Wingdings" w:hint="default"/>
      </w:rPr>
    </w:lvl>
    <w:lvl w:ilvl="6" w:tplc="040C0001" w:tentative="1">
      <w:start w:val="1"/>
      <w:numFmt w:val="bullet"/>
      <w:lvlText w:val=""/>
      <w:lvlJc w:val="left"/>
      <w:pPr>
        <w:ind w:left="4782" w:hanging="360"/>
      </w:pPr>
      <w:rPr>
        <w:rFonts w:ascii="Symbol" w:hAnsi="Symbol" w:hint="default"/>
      </w:rPr>
    </w:lvl>
    <w:lvl w:ilvl="7" w:tplc="040C0003" w:tentative="1">
      <w:start w:val="1"/>
      <w:numFmt w:val="bullet"/>
      <w:lvlText w:val="o"/>
      <w:lvlJc w:val="left"/>
      <w:pPr>
        <w:ind w:left="5502" w:hanging="360"/>
      </w:pPr>
      <w:rPr>
        <w:rFonts w:ascii="Courier New" w:hAnsi="Courier New" w:cs="Courier New" w:hint="default"/>
      </w:rPr>
    </w:lvl>
    <w:lvl w:ilvl="8" w:tplc="040C0005" w:tentative="1">
      <w:start w:val="1"/>
      <w:numFmt w:val="bullet"/>
      <w:lvlText w:val=""/>
      <w:lvlJc w:val="left"/>
      <w:pPr>
        <w:ind w:left="6222" w:hanging="360"/>
      </w:pPr>
      <w:rPr>
        <w:rFonts w:ascii="Wingdings" w:hAnsi="Wingdings" w:hint="default"/>
      </w:rPr>
    </w:lvl>
  </w:abstractNum>
  <w:abstractNum w:abstractNumId="4">
    <w:nsid w:val="25822472"/>
    <w:multiLevelType w:val="hybridMultilevel"/>
    <w:tmpl w:val="DDE42BEC"/>
    <w:lvl w:ilvl="0" w:tplc="8856AFA6">
      <w:start w:val="1"/>
      <w:numFmt w:val="decimal"/>
      <w:lvlText w:val="%1."/>
      <w:lvlJc w:val="left"/>
      <w:pPr>
        <w:ind w:left="273" w:hanging="173"/>
      </w:pPr>
      <w:rPr>
        <w:rFonts w:hint="default"/>
        <w:highlight w:val="lightGray"/>
      </w:rPr>
    </w:lvl>
    <w:lvl w:ilvl="1" w:tplc="1EA88C54">
      <w:start w:val="1"/>
      <w:numFmt w:val="bullet"/>
      <w:lvlText w:val="•"/>
      <w:lvlJc w:val="left"/>
      <w:pPr>
        <w:ind w:left="1170" w:hanging="173"/>
      </w:pPr>
      <w:rPr>
        <w:rFonts w:hint="default"/>
      </w:rPr>
    </w:lvl>
    <w:lvl w:ilvl="2" w:tplc="1138F566">
      <w:start w:val="1"/>
      <w:numFmt w:val="bullet"/>
      <w:lvlText w:val="•"/>
      <w:lvlJc w:val="left"/>
      <w:pPr>
        <w:ind w:left="2067" w:hanging="173"/>
      </w:pPr>
      <w:rPr>
        <w:rFonts w:hint="default"/>
      </w:rPr>
    </w:lvl>
    <w:lvl w:ilvl="3" w:tplc="CB2A8CC4">
      <w:start w:val="1"/>
      <w:numFmt w:val="bullet"/>
      <w:lvlText w:val="•"/>
      <w:lvlJc w:val="left"/>
      <w:pPr>
        <w:ind w:left="2965" w:hanging="173"/>
      </w:pPr>
      <w:rPr>
        <w:rFonts w:hint="default"/>
      </w:rPr>
    </w:lvl>
    <w:lvl w:ilvl="4" w:tplc="C6B48D4E">
      <w:start w:val="1"/>
      <w:numFmt w:val="bullet"/>
      <w:lvlText w:val="•"/>
      <w:lvlJc w:val="left"/>
      <w:pPr>
        <w:ind w:left="3862" w:hanging="173"/>
      </w:pPr>
      <w:rPr>
        <w:rFonts w:hint="default"/>
      </w:rPr>
    </w:lvl>
    <w:lvl w:ilvl="5" w:tplc="62023D12">
      <w:start w:val="1"/>
      <w:numFmt w:val="bullet"/>
      <w:lvlText w:val="•"/>
      <w:lvlJc w:val="left"/>
      <w:pPr>
        <w:ind w:left="4759" w:hanging="173"/>
      </w:pPr>
      <w:rPr>
        <w:rFonts w:hint="default"/>
      </w:rPr>
    </w:lvl>
    <w:lvl w:ilvl="6" w:tplc="62AE383E">
      <w:start w:val="1"/>
      <w:numFmt w:val="bullet"/>
      <w:lvlText w:val="•"/>
      <w:lvlJc w:val="left"/>
      <w:pPr>
        <w:ind w:left="5657" w:hanging="173"/>
      </w:pPr>
      <w:rPr>
        <w:rFonts w:hint="default"/>
      </w:rPr>
    </w:lvl>
    <w:lvl w:ilvl="7" w:tplc="2B500874">
      <w:start w:val="1"/>
      <w:numFmt w:val="bullet"/>
      <w:lvlText w:val="•"/>
      <w:lvlJc w:val="left"/>
      <w:pPr>
        <w:ind w:left="6554" w:hanging="173"/>
      </w:pPr>
      <w:rPr>
        <w:rFonts w:hint="default"/>
      </w:rPr>
    </w:lvl>
    <w:lvl w:ilvl="8" w:tplc="99B8B232">
      <w:start w:val="1"/>
      <w:numFmt w:val="bullet"/>
      <w:lvlText w:val="•"/>
      <w:lvlJc w:val="left"/>
      <w:pPr>
        <w:ind w:left="7451" w:hanging="173"/>
      </w:pPr>
      <w:rPr>
        <w:rFonts w:hint="default"/>
      </w:rPr>
    </w:lvl>
  </w:abstractNum>
  <w:abstractNum w:abstractNumId="5">
    <w:nsid w:val="2B063ACE"/>
    <w:multiLevelType w:val="hybridMultilevel"/>
    <w:tmpl w:val="D764BA50"/>
    <w:lvl w:ilvl="0" w:tplc="072A2C96">
      <w:numFmt w:val="bullet"/>
      <w:lvlText w:val="-"/>
      <w:lvlJc w:val="left"/>
      <w:pPr>
        <w:ind w:left="460" w:hanging="360"/>
      </w:pPr>
      <w:rPr>
        <w:rFonts w:ascii="Arial" w:eastAsia="Calibri" w:hAnsi="Arial" w:cs="Arial" w:hint="default"/>
        <w:b/>
      </w:rPr>
    </w:lvl>
    <w:lvl w:ilvl="1" w:tplc="040C0003" w:tentative="1">
      <w:start w:val="1"/>
      <w:numFmt w:val="bullet"/>
      <w:lvlText w:val="o"/>
      <w:lvlJc w:val="left"/>
      <w:pPr>
        <w:ind w:left="1180" w:hanging="360"/>
      </w:pPr>
      <w:rPr>
        <w:rFonts w:ascii="Courier New" w:hAnsi="Courier New" w:cs="Courier New" w:hint="default"/>
      </w:rPr>
    </w:lvl>
    <w:lvl w:ilvl="2" w:tplc="040C0005" w:tentative="1">
      <w:start w:val="1"/>
      <w:numFmt w:val="bullet"/>
      <w:lvlText w:val=""/>
      <w:lvlJc w:val="left"/>
      <w:pPr>
        <w:ind w:left="1900" w:hanging="360"/>
      </w:pPr>
      <w:rPr>
        <w:rFonts w:ascii="Wingdings" w:hAnsi="Wingdings" w:hint="default"/>
      </w:rPr>
    </w:lvl>
    <w:lvl w:ilvl="3" w:tplc="040C0001" w:tentative="1">
      <w:start w:val="1"/>
      <w:numFmt w:val="bullet"/>
      <w:lvlText w:val=""/>
      <w:lvlJc w:val="left"/>
      <w:pPr>
        <w:ind w:left="2620" w:hanging="360"/>
      </w:pPr>
      <w:rPr>
        <w:rFonts w:ascii="Symbol" w:hAnsi="Symbol" w:hint="default"/>
      </w:rPr>
    </w:lvl>
    <w:lvl w:ilvl="4" w:tplc="040C0003" w:tentative="1">
      <w:start w:val="1"/>
      <w:numFmt w:val="bullet"/>
      <w:lvlText w:val="o"/>
      <w:lvlJc w:val="left"/>
      <w:pPr>
        <w:ind w:left="3340" w:hanging="360"/>
      </w:pPr>
      <w:rPr>
        <w:rFonts w:ascii="Courier New" w:hAnsi="Courier New" w:cs="Courier New" w:hint="default"/>
      </w:rPr>
    </w:lvl>
    <w:lvl w:ilvl="5" w:tplc="040C0005" w:tentative="1">
      <w:start w:val="1"/>
      <w:numFmt w:val="bullet"/>
      <w:lvlText w:val=""/>
      <w:lvlJc w:val="left"/>
      <w:pPr>
        <w:ind w:left="4060" w:hanging="360"/>
      </w:pPr>
      <w:rPr>
        <w:rFonts w:ascii="Wingdings" w:hAnsi="Wingdings" w:hint="default"/>
      </w:rPr>
    </w:lvl>
    <w:lvl w:ilvl="6" w:tplc="040C0001" w:tentative="1">
      <w:start w:val="1"/>
      <w:numFmt w:val="bullet"/>
      <w:lvlText w:val=""/>
      <w:lvlJc w:val="left"/>
      <w:pPr>
        <w:ind w:left="4780" w:hanging="360"/>
      </w:pPr>
      <w:rPr>
        <w:rFonts w:ascii="Symbol" w:hAnsi="Symbol" w:hint="default"/>
      </w:rPr>
    </w:lvl>
    <w:lvl w:ilvl="7" w:tplc="040C0003" w:tentative="1">
      <w:start w:val="1"/>
      <w:numFmt w:val="bullet"/>
      <w:lvlText w:val="o"/>
      <w:lvlJc w:val="left"/>
      <w:pPr>
        <w:ind w:left="5500" w:hanging="360"/>
      </w:pPr>
      <w:rPr>
        <w:rFonts w:ascii="Courier New" w:hAnsi="Courier New" w:cs="Courier New" w:hint="default"/>
      </w:rPr>
    </w:lvl>
    <w:lvl w:ilvl="8" w:tplc="040C0005" w:tentative="1">
      <w:start w:val="1"/>
      <w:numFmt w:val="bullet"/>
      <w:lvlText w:val=""/>
      <w:lvlJc w:val="left"/>
      <w:pPr>
        <w:ind w:left="6220" w:hanging="360"/>
      </w:pPr>
      <w:rPr>
        <w:rFonts w:ascii="Wingdings" w:hAnsi="Wingdings" w:hint="default"/>
      </w:rPr>
    </w:lvl>
  </w:abstractNum>
  <w:abstractNum w:abstractNumId="6">
    <w:nsid w:val="32134770"/>
    <w:multiLevelType w:val="hybridMultilevel"/>
    <w:tmpl w:val="DDE42BEC"/>
    <w:lvl w:ilvl="0" w:tplc="8856AFA6">
      <w:start w:val="1"/>
      <w:numFmt w:val="decimal"/>
      <w:lvlText w:val="%1."/>
      <w:lvlJc w:val="left"/>
      <w:pPr>
        <w:ind w:left="273" w:hanging="173"/>
      </w:pPr>
      <w:rPr>
        <w:rFonts w:hint="default"/>
        <w:highlight w:val="lightGray"/>
      </w:rPr>
    </w:lvl>
    <w:lvl w:ilvl="1" w:tplc="1EA88C54">
      <w:start w:val="1"/>
      <w:numFmt w:val="bullet"/>
      <w:lvlText w:val="•"/>
      <w:lvlJc w:val="left"/>
      <w:pPr>
        <w:ind w:left="1170" w:hanging="173"/>
      </w:pPr>
      <w:rPr>
        <w:rFonts w:hint="default"/>
      </w:rPr>
    </w:lvl>
    <w:lvl w:ilvl="2" w:tplc="1138F566">
      <w:start w:val="1"/>
      <w:numFmt w:val="bullet"/>
      <w:lvlText w:val="•"/>
      <w:lvlJc w:val="left"/>
      <w:pPr>
        <w:ind w:left="2067" w:hanging="173"/>
      </w:pPr>
      <w:rPr>
        <w:rFonts w:hint="default"/>
      </w:rPr>
    </w:lvl>
    <w:lvl w:ilvl="3" w:tplc="CB2A8CC4">
      <w:start w:val="1"/>
      <w:numFmt w:val="bullet"/>
      <w:lvlText w:val="•"/>
      <w:lvlJc w:val="left"/>
      <w:pPr>
        <w:ind w:left="2965" w:hanging="173"/>
      </w:pPr>
      <w:rPr>
        <w:rFonts w:hint="default"/>
      </w:rPr>
    </w:lvl>
    <w:lvl w:ilvl="4" w:tplc="C6B48D4E">
      <w:start w:val="1"/>
      <w:numFmt w:val="bullet"/>
      <w:lvlText w:val="•"/>
      <w:lvlJc w:val="left"/>
      <w:pPr>
        <w:ind w:left="3862" w:hanging="173"/>
      </w:pPr>
      <w:rPr>
        <w:rFonts w:hint="default"/>
      </w:rPr>
    </w:lvl>
    <w:lvl w:ilvl="5" w:tplc="62023D12">
      <w:start w:val="1"/>
      <w:numFmt w:val="bullet"/>
      <w:lvlText w:val="•"/>
      <w:lvlJc w:val="left"/>
      <w:pPr>
        <w:ind w:left="4759" w:hanging="173"/>
      </w:pPr>
      <w:rPr>
        <w:rFonts w:hint="default"/>
      </w:rPr>
    </w:lvl>
    <w:lvl w:ilvl="6" w:tplc="62AE383E">
      <w:start w:val="1"/>
      <w:numFmt w:val="bullet"/>
      <w:lvlText w:val="•"/>
      <w:lvlJc w:val="left"/>
      <w:pPr>
        <w:ind w:left="5657" w:hanging="173"/>
      </w:pPr>
      <w:rPr>
        <w:rFonts w:hint="default"/>
      </w:rPr>
    </w:lvl>
    <w:lvl w:ilvl="7" w:tplc="2B500874">
      <w:start w:val="1"/>
      <w:numFmt w:val="bullet"/>
      <w:lvlText w:val="•"/>
      <w:lvlJc w:val="left"/>
      <w:pPr>
        <w:ind w:left="6554" w:hanging="173"/>
      </w:pPr>
      <w:rPr>
        <w:rFonts w:hint="default"/>
      </w:rPr>
    </w:lvl>
    <w:lvl w:ilvl="8" w:tplc="99B8B232">
      <w:start w:val="1"/>
      <w:numFmt w:val="bullet"/>
      <w:lvlText w:val="•"/>
      <w:lvlJc w:val="left"/>
      <w:pPr>
        <w:ind w:left="7451" w:hanging="173"/>
      </w:pPr>
      <w:rPr>
        <w:rFonts w:hint="default"/>
      </w:rPr>
    </w:lvl>
  </w:abstractNum>
  <w:abstractNum w:abstractNumId="7">
    <w:nsid w:val="3A1A2F49"/>
    <w:multiLevelType w:val="hybridMultilevel"/>
    <w:tmpl w:val="6D5030B6"/>
    <w:lvl w:ilvl="0" w:tplc="401E5482">
      <w:start w:val="1"/>
      <w:numFmt w:val="decimal"/>
      <w:lvlText w:val="%1."/>
      <w:lvlJc w:val="left"/>
      <w:pPr>
        <w:ind w:left="634" w:hanging="360"/>
      </w:pPr>
      <w:rPr>
        <w:rFonts w:eastAsiaTheme="minorHAnsi" w:hAnsiTheme="minorHAnsi" w:cstheme="minorBidi" w:hint="default"/>
        <w:b/>
      </w:rPr>
    </w:lvl>
    <w:lvl w:ilvl="1" w:tplc="040C0019" w:tentative="1">
      <w:start w:val="1"/>
      <w:numFmt w:val="lowerLetter"/>
      <w:lvlText w:val="%2."/>
      <w:lvlJc w:val="left"/>
      <w:pPr>
        <w:ind w:left="1354" w:hanging="360"/>
      </w:pPr>
    </w:lvl>
    <w:lvl w:ilvl="2" w:tplc="040C001B" w:tentative="1">
      <w:start w:val="1"/>
      <w:numFmt w:val="lowerRoman"/>
      <w:lvlText w:val="%3."/>
      <w:lvlJc w:val="right"/>
      <w:pPr>
        <w:ind w:left="2074" w:hanging="180"/>
      </w:pPr>
    </w:lvl>
    <w:lvl w:ilvl="3" w:tplc="040C000F" w:tentative="1">
      <w:start w:val="1"/>
      <w:numFmt w:val="decimal"/>
      <w:lvlText w:val="%4."/>
      <w:lvlJc w:val="left"/>
      <w:pPr>
        <w:ind w:left="2794" w:hanging="360"/>
      </w:pPr>
    </w:lvl>
    <w:lvl w:ilvl="4" w:tplc="040C0019" w:tentative="1">
      <w:start w:val="1"/>
      <w:numFmt w:val="lowerLetter"/>
      <w:lvlText w:val="%5."/>
      <w:lvlJc w:val="left"/>
      <w:pPr>
        <w:ind w:left="3514" w:hanging="360"/>
      </w:pPr>
    </w:lvl>
    <w:lvl w:ilvl="5" w:tplc="040C001B" w:tentative="1">
      <w:start w:val="1"/>
      <w:numFmt w:val="lowerRoman"/>
      <w:lvlText w:val="%6."/>
      <w:lvlJc w:val="right"/>
      <w:pPr>
        <w:ind w:left="4234" w:hanging="180"/>
      </w:pPr>
    </w:lvl>
    <w:lvl w:ilvl="6" w:tplc="040C000F" w:tentative="1">
      <w:start w:val="1"/>
      <w:numFmt w:val="decimal"/>
      <w:lvlText w:val="%7."/>
      <w:lvlJc w:val="left"/>
      <w:pPr>
        <w:ind w:left="4954" w:hanging="360"/>
      </w:pPr>
    </w:lvl>
    <w:lvl w:ilvl="7" w:tplc="040C0019" w:tentative="1">
      <w:start w:val="1"/>
      <w:numFmt w:val="lowerLetter"/>
      <w:lvlText w:val="%8."/>
      <w:lvlJc w:val="left"/>
      <w:pPr>
        <w:ind w:left="5674" w:hanging="360"/>
      </w:pPr>
    </w:lvl>
    <w:lvl w:ilvl="8" w:tplc="040C001B" w:tentative="1">
      <w:start w:val="1"/>
      <w:numFmt w:val="lowerRoman"/>
      <w:lvlText w:val="%9."/>
      <w:lvlJc w:val="right"/>
      <w:pPr>
        <w:ind w:left="6394" w:hanging="180"/>
      </w:pPr>
    </w:lvl>
  </w:abstractNum>
  <w:abstractNum w:abstractNumId="8">
    <w:nsid w:val="3F6C594C"/>
    <w:multiLevelType w:val="hybridMultilevel"/>
    <w:tmpl w:val="AFF60D5E"/>
    <w:lvl w:ilvl="0" w:tplc="6B868A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2853129"/>
    <w:multiLevelType w:val="hybridMultilevel"/>
    <w:tmpl w:val="6D5030B6"/>
    <w:lvl w:ilvl="0" w:tplc="401E5482">
      <w:start w:val="1"/>
      <w:numFmt w:val="decimal"/>
      <w:lvlText w:val="%1."/>
      <w:lvlJc w:val="left"/>
      <w:pPr>
        <w:ind w:left="634" w:hanging="360"/>
      </w:pPr>
      <w:rPr>
        <w:rFonts w:eastAsiaTheme="minorHAnsi" w:hAnsiTheme="minorHAnsi" w:cstheme="minorBidi" w:hint="default"/>
        <w:b/>
      </w:rPr>
    </w:lvl>
    <w:lvl w:ilvl="1" w:tplc="040C0019" w:tentative="1">
      <w:start w:val="1"/>
      <w:numFmt w:val="lowerLetter"/>
      <w:lvlText w:val="%2."/>
      <w:lvlJc w:val="left"/>
      <w:pPr>
        <w:ind w:left="1354" w:hanging="360"/>
      </w:pPr>
    </w:lvl>
    <w:lvl w:ilvl="2" w:tplc="040C001B" w:tentative="1">
      <w:start w:val="1"/>
      <w:numFmt w:val="lowerRoman"/>
      <w:lvlText w:val="%3."/>
      <w:lvlJc w:val="right"/>
      <w:pPr>
        <w:ind w:left="2074" w:hanging="180"/>
      </w:pPr>
    </w:lvl>
    <w:lvl w:ilvl="3" w:tplc="040C000F" w:tentative="1">
      <w:start w:val="1"/>
      <w:numFmt w:val="decimal"/>
      <w:lvlText w:val="%4."/>
      <w:lvlJc w:val="left"/>
      <w:pPr>
        <w:ind w:left="2794" w:hanging="360"/>
      </w:pPr>
    </w:lvl>
    <w:lvl w:ilvl="4" w:tplc="040C0019" w:tentative="1">
      <w:start w:val="1"/>
      <w:numFmt w:val="lowerLetter"/>
      <w:lvlText w:val="%5."/>
      <w:lvlJc w:val="left"/>
      <w:pPr>
        <w:ind w:left="3514" w:hanging="360"/>
      </w:pPr>
    </w:lvl>
    <w:lvl w:ilvl="5" w:tplc="040C001B" w:tentative="1">
      <w:start w:val="1"/>
      <w:numFmt w:val="lowerRoman"/>
      <w:lvlText w:val="%6."/>
      <w:lvlJc w:val="right"/>
      <w:pPr>
        <w:ind w:left="4234" w:hanging="180"/>
      </w:pPr>
    </w:lvl>
    <w:lvl w:ilvl="6" w:tplc="040C000F" w:tentative="1">
      <w:start w:val="1"/>
      <w:numFmt w:val="decimal"/>
      <w:lvlText w:val="%7."/>
      <w:lvlJc w:val="left"/>
      <w:pPr>
        <w:ind w:left="4954" w:hanging="360"/>
      </w:pPr>
    </w:lvl>
    <w:lvl w:ilvl="7" w:tplc="040C0019" w:tentative="1">
      <w:start w:val="1"/>
      <w:numFmt w:val="lowerLetter"/>
      <w:lvlText w:val="%8."/>
      <w:lvlJc w:val="left"/>
      <w:pPr>
        <w:ind w:left="5674" w:hanging="360"/>
      </w:pPr>
    </w:lvl>
    <w:lvl w:ilvl="8" w:tplc="040C001B" w:tentative="1">
      <w:start w:val="1"/>
      <w:numFmt w:val="lowerRoman"/>
      <w:lvlText w:val="%9."/>
      <w:lvlJc w:val="right"/>
      <w:pPr>
        <w:ind w:left="6394" w:hanging="180"/>
      </w:pPr>
    </w:lvl>
  </w:abstractNum>
  <w:abstractNum w:abstractNumId="10">
    <w:nsid w:val="479D205F"/>
    <w:multiLevelType w:val="hybridMultilevel"/>
    <w:tmpl w:val="58504FBA"/>
    <w:lvl w:ilvl="0" w:tplc="ABC673C8">
      <w:start w:val="1"/>
      <w:numFmt w:val="bullet"/>
      <w:lvlText w:val="-"/>
      <w:lvlJc w:val="left"/>
      <w:pPr>
        <w:ind w:left="502" w:hanging="360"/>
      </w:pPr>
      <w:rPr>
        <w:rFonts w:ascii="Calibri" w:eastAsia="Calibri" w:hAnsi="Calibri" w:cstheme="minorBid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1">
    <w:nsid w:val="50934E40"/>
    <w:multiLevelType w:val="hybridMultilevel"/>
    <w:tmpl w:val="8300352E"/>
    <w:lvl w:ilvl="0" w:tplc="8D7420C2">
      <w:start w:val="1"/>
      <w:numFmt w:val="lowerLetter"/>
      <w:lvlText w:val="(%1)"/>
      <w:lvlJc w:val="left"/>
      <w:pPr>
        <w:ind w:left="666" w:hanging="567"/>
      </w:pPr>
      <w:rPr>
        <w:rFonts w:ascii="Calibri" w:eastAsia="Calibri" w:hAnsi="Calibri" w:hint="default"/>
        <w:sz w:val="22"/>
        <w:szCs w:val="22"/>
      </w:rPr>
    </w:lvl>
    <w:lvl w:ilvl="1" w:tplc="20301578">
      <w:start w:val="1"/>
      <w:numFmt w:val="bullet"/>
      <w:lvlText w:val="•"/>
      <w:lvlJc w:val="left"/>
      <w:pPr>
        <w:ind w:left="1524" w:hanging="567"/>
      </w:pPr>
      <w:rPr>
        <w:rFonts w:hint="default"/>
      </w:rPr>
    </w:lvl>
    <w:lvl w:ilvl="2" w:tplc="E8EC483E">
      <w:start w:val="1"/>
      <w:numFmt w:val="bullet"/>
      <w:lvlText w:val="•"/>
      <w:lvlJc w:val="left"/>
      <w:pPr>
        <w:ind w:left="2382" w:hanging="567"/>
      </w:pPr>
      <w:rPr>
        <w:rFonts w:hint="default"/>
      </w:rPr>
    </w:lvl>
    <w:lvl w:ilvl="3" w:tplc="FC6EA314">
      <w:start w:val="1"/>
      <w:numFmt w:val="bullet"/>
      <w:lvlText w:val="•"/>
      <w:lvlJc w:val="left"/>
      <w:pPr>
        <w:ind w:left="3240" w:hanging="567"/>
      </w:pPr>
      <w:rPr>
        <w:rFonts w:hint="default"/>
      </w:rPr>
    </w:lvl>
    <w:lvl w:ilvl="4" w:tplc="E63C2B92">
      <w:start w:val="1"/>
      <w:numFmt w:val="bullet"/>
      <w:lvlText w:val="•"/>
      <w:lvlJc w:val="left"/>
      <w:pPr>
        <w:ind w:left="4098" w:hanging="567"/>
      </w:pPr>
      <w:rPr>
        <w:rFonts w:hint="default"/>
      </w:rPr>
    </w:lvl>
    <w:lvl w:ilvl="5" w:tplc="FDD8E246">
      <w:start w:val="1"/>
      <w:numFmt w:val="bullet"/>
      <w:lvlText w:val="•"/>
      <w:lvlJc w:val="left"/>
      <w:pPr>
        <w:ind w:left="4956" w:hanging="567"/>
      </w:pPr>
      <w:rPr>
        <w:rFonts w:hint="default"/>
      </w:rPr>
    </w:lvl>
    <w:lvl w:ilvl="6" w:tplc="26B655EE">
      <w:start w:val="1"/>
      <w:numFmt w:val="bullet"/>
      <w:lvlText w:val="•"/>
      <w:lvlJc w:val="left"/>
      <w:pPr>
        <w:ind w:left="5814" w:hanging="567"/>
      </w:pPr>
      <w:rPr>
        <w:rFonts w:hint="default"/>
      </w:rPr>
    </w:lvl>
    <w:lvl w:ilvl="7" w:tplc="F098901C">
      <w:start w:val="1"/>
      <w:numFmt w:val="bullet"/>
      <w:lvlText w:val="•"/>
      <w:lvlJc w:val="left"/>
      <w:pPr>
        <w:ind w:left="6672" w:hanging="567"/>
      </w:pPr>
      <w:rPr>
        <w:rFonts w:hint="default"/>
      </w:rPr>
    </w:lvl>
    <w:lvl w:ilvl="8" w:tplc="2D2A0278">
      <w:start w:val="1"/>
      <w:numFmt w:val="bullet"/>
      <w:lvlText w:val="•"/>
      <w:lvlJc w:val="left"/>
      <w:pPr>
        <w:ind w:left="7530" w:hanging="567"/>
      </w:pPr>
      <w:rPr>
        <w:rFonts w:hint="default"/>
      </w:rPr>
    </w:lvl>
  </w:abstractNum>
  <w:abstractNum w:abstractNumId="12">
    <w:nsid w:val="53104946"/>
    <w:multiLevelType w:val="hybridMultilevel"/>
    <w:tmpl w:val="B324ECB2"/>
    <w:lvl w:ilvl="0" w:tplc="F146B0CC">
      <w:start w:val="1"/>
      <w:numFmt w:val="bullet"/>
      <w:lvlText w:val="—"/>
      <w:lvlJc w:val="left"/>
      <w:pPr>
        <w:ind w:left="666" w:hanging="567"/>
      </w:pPr>
      <w:rPr>
        <w:rFonts w:ascii="Calibri" w:eastAsia="Calibri" w:hAnsi="Calibri" w:hint="default"/>
        <w:sz w:val="22"/>
        <w:szCs w:val="22"/>
      </w:rPr>
    </w:lvl>
    <w:lvl w:ilvl="1" w:tplc="EFE271E8">
      <w:start w:val="1"/>
      <w:numFmt w:val="bullet"/>
      <w:lvlText w:val=""/>
      <w:lvlJc w:val="left"/>
      <w:pPr>
        <w:ind w:left="1233" w:hanging="567"/>
      </w:pPr>
      <w:rPr>
        <w:rFonts w:ascii="Symbol" w:eastAsia="Symbol" w:hAnsi="Symbol" w:hint="default"/>
        <w:sz w:val="22"/>
        <w:szCs w:val="22"/>
      </w:rPr>
    </w:lvl>
    <w:lvl w:ilvl="2" w:tplc="319454CC">
      <w:start w:val="1"/>
      <w:numFmt w:val="bullet"/>
      <w:lvlText w:val="•"/>
      <w:lvlJc w:val="left"/>
      <w:pPr>
        <w:ind w:left="2123" w:hanging="567"/>
      </w:pPr>
      <w:rPr>
        <w:rFonts w:hint="default"/>
      </w:rPr>
    </w:lvl>
    <w:lvl w:ilvl="3" w:tplc="823494CE">
      <w:start w:val="1"/>
      <w:numFmt w:val="bullet"/>
      <w:lvlText w:val="•"/>
      <w:lvlJc w:val="left"/>
      <w:pPr>
        <w:ind w:left="3013" w:hanging="567"/>
      </w:pPr>
      <w:rPr>
        <w:rFonts w:hint="default"/>
      </w:rPr>
    </w:lvl>
    <w:lvl w:ilvl="4" w:tplc="24CCEE8E">
      <w:start w:val="1"/>
      <w:numFmt w:val="bullet"/>
      <w:lvlText w:val="•"/>
      <w:lvlJc w:val="left"/>
      <w:pPr>
        <w:ind w:left="3904" w:hanging="567"/>
      </w:pPr>
      <w:rPr>
        <w:rFonts w:hint="default"/>
      </w:rPr>
    </w:lvl>
    <w:lvl w:ilvl="5" w:tplc="5650B4D6">
      <w:start w:val="1"/>
      <w:numFmt w:val="bullet"/>
      <w:lvlText w:val="•"/>
      <w:lvlJc w:val="left"/>
      <w:pPr>
        <w:ind w:left="4794" w:hanging="567"/>
      </w:pPr>
      <w:rPr>
        <w:rFonts w:hint="default"/>
      </w:rPr>
    </w:lvl>
    <w:lvl w:ilvl="6" w:tplc="15664024">
      <w:start w:val="1"/>
      <w:numFmt w:val="bullet"/>
      <w:lvlText w:val="•"/>
      <w:lvlJc w:val="left"/>
      <w:pPr>
        <w:ind w:left="5684" w:hanging="567"/>
      </w:pPr>
      <w:rPr>
        <w:rFonts w:hint="default"/>
      </w:rPr>
    </w:lvl>
    <w:lvl w:ilvl="7" w:tplc="F5B0FA20">
      <w:start w:val="1"/>
      <w:numFmt w:val="bullet"/>
      <w:lvlText w:val="•"/>
      <w:lvlJc w:val="left"/>
      <w:pPr>
        <w:ind w:left="6575" w:hanging="567"/>
      </w:pPr>
      <w:rPr>
        <w:rFonts w:hint="default"/>
      </w:rPr>
    </w:lvl>
    <w:lvl w:ilvl="8" w:tplc="304C550E">
      <w:start w:val="1"/>
      <w:numFmt w:val="bullet"/>
      <w:lvlText w:val="•"/>
      <w:lvlJc w:val="left"/>
      <w:pPr>
        <w:ind w:left="7465" w:hanging="567"/>
      </w:pPr>
      <w:rPr>
        <w:rFonts w:hint="default"/>
      </w:rPr>
    </w:lvl>
  </w:abstractNum>
  <w:abstractNum w:abstractNumId="13">
    <w:nsid w:val="579C3F5C"/>
    <w:multiLevelType w:val="hybridMultilevel"/>
    <w:tmpl w:val="C0F40814"/>
    <w:lvl w:ilvl="0" w:tplc="C7128438">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E5B7131"/>
    <w:multiLevelType w:val="hybridMultilevel"/>
    <w:tmpl w:val="45E01D32"/>
    <w:lvl w:ilvl="0" w:tplc="1A22EC70">
      <w:start w:val="1"/>
      <w:numFmt w:val="bullet"/>
      <w:lvlText w:val="•"/>
      <w:lvlJc w:val="left"/>
      <w:pPr>
        <w:ind w:left="502" w:hanging="360"/>
      </w:pPr>
      <w:rPr>
        <w:rFonts w:hint="default"/>
      </w:rPr>
    </w:lvl>
    <w:lvl w:ilvl="1" w:tplc="1A22EC70">
      <w:start w:val="1"/>
      <w:numFmt w:val="bullet"/>
      <w:lvlText w:val="•"/>
      <w:lvlJc w:val="left"/>
      <w:pPr>
        <w:ind w:left="1222" w:hanging="360"/>
      </w:pPr>
      <w:rPr>
        <w:rFonts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5">
    <w:nsid w:val="78E11C8C"/>
    <w:multiLevelType w:val="hybridMultilevel"/>
    <w:tmpl w:val="9DB21FBC"/>
    <w:lvl w:ilvl="0" w:tplc="C7B4F8B4">
      <w:start w:val="6"/>
      <w:numFmt w:val="decimal"/>
      <w:lvlText w:val="%1."/>
      <w:lvlJc w:val="left"/>
      <w:pPr>
        <w:ind w:left="674" w:hanging="567"/>
      </w:pPr>
      <w:rPr>
        <w:rFonts w:ascii="Calibri" w:eastAsia="Calibri" w:hAnsi="Calibri" w:hint="default"/>
        <w:sz w:val="18"/>
        <w:szCs w:val="18"/>
      </w:rPr>
    </w:lvl>
    <w:lvl w:ilvl="1" w:tplc="A1E09136">
      <w:start w:val="1"/>
      <w:numFmt w:val="bullet"/>
      <w:lvlText w:val="•"/>
      <w:lvlJc w:val="left"/>
      <w:pPr>
        <w:ind w:left="1521" w:hanging="567"/>
      </w:pPr>
      <w:rPr>
        <w:rFonts w:hint="default"/>
      </w:rPr>
    </w:lvl>
    <w:lvl w:ilvl="2" w:tplc="3BB4E572">
      <w:start w:val="1"/>
      <w:numFmt w:val="bullet"/>
      <w:lvlText w:val="•"/>
      <w:lvlJc w:val="left"/>
      <w:pPr>
        <w:ind w:left="2369" w:hanging="567"/>
      </w:pPr>
      <w:rPr>
        <w:rFonts w:hint="default"/>
      </w:rPr>
    </w:lvl>
    <w:lvl w:ilvl="3" w:tplc="E1365FBA">
      <w:start w:val="1"/>
      <w:numFmt w:val="bullet"/>
      <w:lvlText w:val="•"/>
      <w:lvlJc w:val="left"/>
      <w:pPr>
        <w:ind w:left="3216" w:hanging="567"/>
      </w:pPr>
      <w:rPr>
        <w:rFonts w:hint="default"/>
      </w:rPr>
    </w:lvl>
    <w:lvl w:ilvl="4" w:tplc="F66672B8">
      <w:start w:val="1"/>
      <w:numFmt w:val="bullet"/>
      <w:lvlText w:val="•"/>
      <w:lvlJc w:val="left"/>
      <w:pPr>
        <w:ind w:left="4063" w:hanging="567"/>
      </w:pPr>
      <w:rPr>
        <w:rFonts w:hint="default"/>
      </w:rPr>
    </w:lvl>
    <w:lvl w:ilvl="5" w:tplc="7E527308">
      <w:start w:val="1"/>
      <w:numFmt w:val="bullet"/>
      <w:lvlText w:val="•"/>
      <w:lvlJc w:val="left"/>
      <w:pPr>
        <w:ind w:left="4910" w:hanging="567"/>
      </w:pPr>
      <w:rPr>
        <w:rFonts w:hint="default"/>
      </w:rPr>
    </w:lvl>
    <w:lvl w:ilvl="6" w:tplc="8BA4B234">
      <w:start w:val="1"/>
      <w:numFmt w:val="bullet"/>
      <w:lvlText w:val="•"/>
      <w:lvlJc w:val="left"/>
      <w:pPr>
        <w:ind w:left="5757" w:hanging="567"/>
      </w:pPr>
      <w:rPr>
        <w:rFonts w:hint="default"/>
      </w:rPr>
    </w:lvl>
    <w:lvl w:ilvl="7" w:tplc="E79616CC">
      <w:start w:val="1"/>
      <w:numFmt w:val="bullet"/>
      <w:lvlText w:val="•"/>
      <w:lvlJc w:val="left"/>
      <w:pPr>
        <w:ind w:left="6604" w:hanging="567"/>
      </w:pPr>
      <w:rPr>
        <w:rFonts w:hint="default"/>
      </w:rPr>
    </w:lvl>
    <w:lvl w:ilvl="8" w:tplc="EE38A19A">
      <w:start w:val="1"/>
      <w:numFmt w:val="bullet"/>
      <w:lvlText w:val="•"/>
      <w:lvlJc w:val="left"/>
      <w:pPr>
        <w:ind w:left="7452" w:hanging="567"/>
      </w:pPr>
      <w:rPr>
        <w:rFonts w:hint="default"/>
      </w:rPr>
    </w:lvl>
  </w:abstractNum>
  <w:num w:numId="1">
    <w:abstractNumId w:val="15"/>
  </w:num>
  <w:num w:numId="2">
    <w:abstractNumId w:val="2"/>
  </w:num>
  <w:num w:numId="3">
    <w:abstractNumId w:val="12"/>
  </w:num>
  <w:num w:numId="4">
    <w:abstractNumId w:val="4"/>
  </w:num>
  <w:num w:numId="5">
    <w:abstractNumId w:val="11"/>
  </w:num>
  <w:num w:numId="6">
    <w:abstractNumId w:val="6"/>
  </w:num>
  <w:num w:numId="7">
    <w:abstractNumId w:val="7"/>
  </w:num>
  <w:num w:numId="8">
    <w:abstractNumId w:val="9"/>
  </w:num>
  <w:num w:numId="9">
    <w:abstractNumId w:val="13"/>
  </w:num>
  <w:num w:numId="10">
    <w:abstractNumId w:val="10"/>
  </w:num>
  <w:num w:numId="11">
    <w:abstractNumId w:val="8"/>
  </w:num>
  <w:num w:numId="12">
    <w:abstractNumId w:val="0"/>
  </w:num>
  <w:num w:numId="13">
    <w:abstractNumId w:val="1"/>
  </w:num>
  <w:num w:numId="14">
    <w:abstractNumId w:val="14"/>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7F6"/>
    <w:rsid w:val="00002503"/>
    <w:rsid w:val="00031597"/>
    <w:rsid w:val="00033DFB"/>
    <w:rsid w:val="00034717"/>
    <w:rsid w:val="00035FAC"/>
    <w:rsid w:val="00041612"/>
    <w:rsid w:val="000A5664"/>
    <w:rsid w:val="000A78B0"/>
    <w:rsid w:val="000A7FC2"/>
    <w:rsid w:val="000C6932"/>
    <w:rsid w:val="000D1FF3"/>
    <w:rsid w:val="000E65B8"/>
    <w:rsid w:val="001029A2"/>
    <w:rsid w:val="00117965"/>
    <w:rsid w:val="001274EF"/>
    <w:rsid w:val="00162C7C"/>
    <w:rsid w:val="00164616"/>
    <w:rsid w:val="001B0E83"/>
    <w:rsid w:val="001C27FB"/>
    <w:rsid w:val="001C4882"/>
    <w:rsid w:val="001D44BA"/>
    <w:rsid w:val="001F71E4"/>
    <w:rsid w:val="00217825"/>
    <w:rsid w:val="0022253E"/>
    <w:rsid w:val="002363C6"/>
    <w:rsid w:val="002524B7"/>
    <w:rsid w:val="00272467"/>
    <w:rsid w:val="00280862"/>
    <w:rsid w:val="00280BC5"/>
    <w:rsid w:val="002A60EE"/>
    <w:rsid w:val="002B2A27"/>
    <w:rsid w:val="002B3460"/>
    <w:rsid w:val="002B684D"/>
    <w:rsid w:val="002C2576"/>
    <w:rsid w:val="002F7B77"/>
    <w:rsid w:val="00301CED"/>
    <w:rsid w:val="00311FED"/>
    <w:rsid w:val="00330177"/>
    <w:rsid w:val="00334ED1"/>
    <w:rsid w:val="003537EF"/>
    <w:rsid w:val="00354619"/>
    <w:rsid w:val="00362380"/>
    <w:rsid w:val="00371CBA"/>
    <w:rsid w:val="003734E6"/>
    <w:rsid w:val="00397D66"/>
    <w:rsid w:val="003D057F"/>
    <w:rsid w:val="003F293F"/>
    <w:rsid w:val="0042016C"/>
    <w:rsid w:val="004631C2"/>
    <w:rsid w:val="00472D16"/>
    <w:rsid w:val="004B106B"/>
    <w:rsid w:val="004B2449"/>
    <w:rsid w:val="004C7F45"/>
    <w:rsid w:val="004D5125"/>
    <w:rsid w:val="004D584D"/>
    <w:rsid w:val="004E256E"/>
    <w:rsid w:val="004F5452"/>
    <w:rsid w:val="00502630"/>
    <w:rsid w:val="0051362E"/>
    <w:rsid w:val="00562192"/>
    <w:rsid w:val="00573AAE"/>
    <w:rsid w:val="0058090D"/>
    <w:rsid w:val="00580F93"/>
    <w:rsid w:val="005825C8"/>
    <w:rsid w:val="005A5D87"/>
    <w:rsid w:val="005C369C"/>
    <w:rsid w:val="005C3920"/>
    <w:rsid w:val="005F3260"/>
    <w:rsid w:val="00640DD0"/>
    <w:rsid w:val="006413D0"/>
    <w:rsid w:val="00647D54"/>
    <w:rsid w:val="00653F5D"/>
    <w:rsid w:val="0065686C"/>
    <w:rsid w:val="00661045"/>
    <w:rsid w:val="00671F80"/>
    <w:rsid w:val="00677887"/>
    <w:rsid w:val="006940EB"/>
    <w:rsid w:val="006A0DE0"/>
    <w:rsid w:val="006A4758"/>
    <w:rsid w:val="006D5233"/>
    <w:rsid w:val="00716F63"/>
    <w:rsid w:val="007300DB"/>
    <w:rsid w:val="007313A2"/>
    <w:rsid w:val="00743FED"/>
    <w:rsid w:val="00746CB3"/>
    <w:rsid w:val="00747DEE"/>
    <w:rsid w:val="00754C1E"/>
    <w:rsid w:val="00760254"/>
    <w:rsid w:val="0078204F"/>
    <w:rsid w:val="00794E40"/>
    <w:rsid w:val="007B3D65"/>
    <w:rsid w:val="007F18B1"/>
    <w:rsid w:val="00805A03"/>
    <w:rsid w:val="00817A6C"/>
    <w:rsid w:val="008206BE"/>
    <w:rsid w:val="0083123E"/>
    <w:rsid w:val="0085479B"/>
    <w:rsid w:val="008741C7"/>
    <w:rsid w:val="00896F1A"/>
    <w:rsid w:val="008A18B3"/>
    <w:rsid w:val="008C318C"/>
    <w:rsid w:val="008C443F"/>
    <w:rsid w:val="008E2B91"/>
    <w:rsid w:val="008E6A6B"/>
    <w:rsid w:val="008F2EAB"/>
    <w:rsid w:val="009074B7"/>
    <w:rsid w:val="009131E7"/>
    <w:rsid w:val="00915B84"/>
    <w:rsid w:val="00926BEE"/>
    <w:rsid w:val="009407F6"/>
    <w:rsid w:val="00954248"/>
    <w:rsid w:val="00966963"/>
    <w:rsid w:val="00975D6C"/>
    <w:rsid w:val="009D2B48"/>
    <w:rsid w:val="009F56A8"/>
    <w:rsid w:val="009F5876"/>
    <w:rsid w:val="00A8074B"/>
    <w:rsid w:val="00A926E5"/>
    <w:rsid w:val="00AA74C4"/>
    <w:rsid w:val="00AB0489"/>
    <w:rsid w:val="00AD4A4A"/>
    <w:rsid w:val="00AD7197"/>
    <w:rsid w:val="00AD772C"/>
    <w:rsid w:val="00AF1234"/>
    <w:rsid w:val="00B00CFD"/>
    <w:rsid w:val="00B01961"/>
    <w:rsid w:val="00B05318"/>
    <w:rsid w:val="00B06232"/>
    <w:rsid w:val="00B06949"/>
    <w:rsid w:val="00B12083"/>
    <w:rsid w:val="00B42EF1"/>
    <w:rsid w:val="00B50BB1"/>
    <w:rsid w:val="00B50BFF"/>
    <w:rsid w:val="00B92DAE"/>
    <w:rsid w:val="00B93CF0"/>
    <w:rsid w:val="00BB5B6B"/>
    <w:rsid w:val="00BC4CB3"/>
    <w:rsid w:val="00BC4D55"/>
    <w:rsid w:val="00BD37F3"/>
    <w:rsid w:val="00BE3098"/>
    <w:rsid w:val="00C215BE"/>
    <w:rsid w:val="00C27EF7"/>
    <w:rsid w:val="00C33846"/>
    <w:rsid w:val="00C42FAF"/>
    <w:rsid w:val="00C52EA2"/>
    <w:rsid w:val="00C5325F"/>
    <w:rsid w:val="00C607BB"/>
    <w:rsid w:val="00C7486B"/>
    <w:rsid w:val="00C7546B"/>
    <w:rsid w:val="00CE50F0"/>
    <w:rsid w:val="00CE769B"/>
    <w:rsid w:val="00CF2BAC"/>
    <w:rsid w:val="00CF7174"/>
    <w:rsid w:val="00D167A8"/>
    <w:rsid w:val="00D44EB3"/>
    <w:rsid w:val="00D4544A"/>
    <w:rsid w:val="00D5506A"/>
    <w:rsid w:val="00D6315E"/>
    <w:rsid w:val="00D6722E"/>
    <w:rsid w:val="00D918CF"/>
    <w:rsid w:val="00DA2F32"/>
    <w:rsid w:val="00DA3792"/>
    <w:rsid w:val="00E1004B"/>
    <w:rsid w:val="00E15B36"/>
    <w:rsid w:val="00E37D0C"/>
    <w:rsid w:val="00E5227B"/>
    <w:rsid w:val="00E57F19"/>
    <w:rsid w:val="00E65F8A"/>
    <w:rsid w:val="00E708D2"/>
    <w:rsid w:val="00E9090F"/>
    <w:rsid w:val="00E97B12"/>
    <w:rsid w:val="00EA4605"/>
    <w:rsid w:val="00EA6FF4"/>
    <w:rsid w:val="00EB0794"/>
    <w:rsid w:val="00EB19D9"/>
    <w:rsid w:val="00EB33BC"/>
    <w:rsid w:val="00EB5CCC"/>
    <w:rsid w:val="00F071CD"/>
    <w:rsid w:val="00F126A2"/>
    <w:rsid w:val="00F379A2"/>
    <w:rsid w:val="00F4338A"/>
    <w:rsid w:val="00F46386"/>
    <w:rsid w:val="00F60C80"/>
    <w:rsid w:val="00F6311B"/>
    <w:rsid w:val="00F740A4"/>
    <w:rsid w:val="00F86579"/>
    <w:rsid w:val="00F917F6"/>
    <w:rsid w:val="00FB3803"/>
    <w:rsid w:val="00FB78C6"/>
    <w:rsid w:val="00FD4641"/>
    <w:rsid w:val="00FF01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Titre1">
    <w:name w:val="heading 1"/>
    <w:basedOn w:val="Normal"/>
    <w:uiPriority w:val="1"/>
    <w:qFormat/>
    <w:pPr>
      <w:spacing w:before="56"/>
      <w:ind w:left="273" w:hanging="173"/>
      <w:outlineLvl w:val="0"/>
    </w:pPr>
    <w:rPr>
      <w:rFonts w:ascii="Calibri" w:eastAsia="Calibri" w:hAnsi="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120"/>
      <w:ind w:left="100"/>
    </w:pPr>
    <w:rPr>
      <w:rFonts w:ascii="Calibri" w:eastAsia="Calibri" w:hAnsi="Calibri"/>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8206BE"/>
    <w:pPr>
      <w:tabs>
        <w:tab w:val="center" w:pos="4536"/>
        <w:tab w:val="right" w:pos="9072"/>
      </w:tabs>
    </w:pPr>
  </w:style>
  <w:style w:type="character" w:customStyle="1" w:styleId="En-tteCar">
    <w:name w:val="En-tête Car"/>
    <w:basedOn w:val="Policepardfaut"/>
    <w:link w:val="En-tte"/>
    <w:uiPriority w:val="99"/>
    <w:rsid w:val="008206BE"/>
  </w:style>
  <w:style w:type="paragraph" w:styleId="Pieddepage">
    <w:name w:val="footer"/>
    <w:basedOn w:val="Normal"/>
    <w:link w:val="PieddepageCar"/>
    <w:uiPriority w:val="99"/>
    <w:unhideWhenUsed/>
    <w:rsid w:val="008206BE"/>
    <w:pPr>
      <w:tabs>
        <w:tab w:val="center" w:pos="4536"/>
        <w:tab w:val="right" w:pos="9072"/>
      </w:tabs>
    </w:pPr>
  </w:style>
  <w:style w:type="character" w:customStyle="1" w:styleId="PieddepageCar">
    <w:name w:val="Pied de page Car"/>
    <w:basedOn w:val="Policepardfaut"/>
    <w:link w:val="Pieddepage"/>
    <w:uiPriority w:val="99"/>
    <w:rsid w:val="008206BE"/>
  </w:style>
  <w:style w:type="paragraph" w:styleId="Textedebulles">
    <w:name w:val="Balloon Text"/>
    <w:basedOn w:val="Normal"/>
    <w:link w:val="TextedebullesCar"/>
    <w:uiPriority w:val="99"/>
    <w:semiHidden/>
    <w:unhideWhenUsed/>
    <w:rsid w:val="008206BE"/>
    <w:rPr>
      <w:rFonts w:ascii="Tahoma" w:hAnsi="Tahoma" w:cs="Tahoma"/>
      <w:sz w:val="16"/>
      <w:szCs w:val="16"/>
    </w:rPr>
  </w:style>
  <w:style w:type="character" w:customStyle="1" w:styleId="TextedebullesCar">
    <w:name w:val="Texte de bulles Car"/>
    <w:basedOn w:val="Policepardfaut"/>
    <w:link w:val="Textedebulles"/>
    <w:uiPriority w:val="99"/>
    <w:semiHidden/>
    <w:rsid w:val="008206BE"/>
    <w:rPr>
      <w:rFonts w:ascii="Tahoma" w:hAnsi="Tahoma" w:cs="Tahoma"/>
      <w:sz w:val="16"/>
      <w:szCs w:val="16"/>
    </w:rPr>
  </w:style>
  <w:style w:type="character" w:styleId="Marquedecommentaire">
    <w:name w:val="annotation reference"/>
    <w:basedOn w:val="Policepardfaut"/>
    <w:uiPriority w:val="99"/>
    <w:semiHidden/>
    <w:unhideWhenUsed/>
    <w:rsid w:val="00DA2F32"/>
    <w:rPr>
      <w:sz w:val="16"/>
      <w:szCs w:val="16"/>
    </w:rPr>
  </w:style>
  <w:style w:type="paragraph" w:styleId="Commentaire">
    <w:name w:val="annotation text"/>
    <w:basedOn w:val="Normal"/>
    <w:link w:val="CommentaireCar"/>
    <w:uiPriority w:val="99"/>
    <w:unhideWhenUsed/>
    <w:rsid w:val="00DA2F32"/>
    <w:rPr>
      <w:sz w:val="20"/>
      <w:szCs w:val="20"/>
    </w:rPr>
  </w:style>
  <w:style w:type="character" w:customStyle="1" w:styleId="CommentaireCar">
    <w:name w:val="Commentaire Car"/>
    <w:basedOn w:val="Policepardfaut"/>
    <w:link w:val="Commentaire"/>
    <w:uiPriority w:val="99"/>
    <w:rsid w:val="00DA2F32"/>
    <w:rPr>
      <w:sz w:val="20"/>
      <w:szCs w:val="20"/>
    </w:rPr>
  </w:style>
  <w:style w:type="paragraph" w:styleId="Objetducommentaire">
    <w:name w:val="annotation subject"/>
    <w:basedOn w:val="Commentaire"/>
    <w:next w:val="Commentaire"/>
    <w:link w:val="ObjetducommentaireCar"/>
    <w:uiPriority w:val="99"/>
    <w:semiHidden/>
    <w:unhideWhenUsed/>
    <w:rsid w:val="00DA2F32"/>
    <w:rPr>
      <w:b/>
      <w:bCs/>
    </w:rPr>
  </w:style>
  <w:style w:type="character" w:customStyle="1" w:styleId="ObjetducommentaireCar">
    <w:name w:val="Objet du commentaire Car"/>
    <w:basedOn w:val="CommentaireCar"/>
    <w:link w:val="Objetducommentaire"/>
    <w:uiPriority w:val="99"/>
    <w:semiHidden/>
    <w:rsid w:val="00DA2F32"/>
    <w:rPr>
      <w:b/>
      <w:bCs/>
      <w:sz w:val="20"/>
      <w:szCs w:val="20"/>
    </w:rPr>
  </w:style>
  <w:style w:type="table" w:styleId="Grilledutableau">
    <w:name w:val="Table Grid"/>
    <w:basedOn w:val="TableauNormal"/>
    <w:uiPriority w:val="59"/>
    <w:rsid w:val="00127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754C1E"/>
    <w:rPr>
      <w:sz w:val="20"/>
      <w:szCs w:val="20"/>
    </w:rPr>
  </w:style>
  <w:style w:type="character" w:customStyle="1" w:styleId="NotedefinCar">
    <w:name w:val="Note de fin Car"/>
    <w:basedOn w:val="Policepardfaut"/>
    <w:link w:val="Notedefin"/>
    <w:uiPriority w:val="99"/>
    <w:semiHidden/>
    <w:rsid w:val="00754C1E"/>
    <w:rPr>
      <w:sz w:val="20"/>
      <w:szCs w:val="20"/>
    </w:rPr>
  </w:style>
  <w:style w:type="character" w:styleId="Appeldenotedefin">
    <w:name w:val="endnote reference"/>
    <w:basedOn w:val="Policepardfaut"/>
    <w:uiPriority w:val="99"/>
    <w:semiHidden/>
    <w:unhideWhenUsed/>
    <w:rsid w:val="00754C1E"/>
    <w:rPr>
      <w:vertAlign w:val="superscript"/>
    </w:rPr>
  </w:style>
  <w:style w:type="paragraph" w:styleId="Notedebasdepage">
    <w:name w:val="footnote text"/>
    <w:basedOn w:val="Normal"/>
    <w:link w:val="NotedebasdepageCar"/>
    <w:uiPriority w:val="99"/>
    <w:semiHidden/>
    <w:unhideWhenUsed/>
    <w:rsid w:val="00754C1E"/>
    <w:rPr>
      <w:sz w:val="20"/>
      <w:szCs w:val="20"/>
    </w:rPr>
  </w:style>
  <w:style w:type="character" w:customStyle="1" w:styleId="NotedebasdepageCar">
    <w:name w:val="Note de bas de page Car"/>
    <w:basedOn w:val="Policepardfaut"/>
    <w:link w:val="Notedebasdepage"/>
    <w:uiPriority w:val="99"/>
    <w:semiHidden/>
    <w:rsid w:val="00754C1E"/>
    <w:rPr>
      <w:sz w:val="20"/>
      <w:szCs w:val="20"/>
    </w:rPr>
  </w:style>
  <w:style w:type="character" w:styleId="Appelnotedebasdep">
    <w:name w:val="footnote reference"/>
    <w:basedOn w:val="Policepardfaut"/>
    <w:uiPriority w:val="99"/>
    <w:semiHidden/>
    <w:unhideWhenUsed/>
    <w:rsid w:val="00754C1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Titre1">
    <w:name w:val="heading 1"/>
    <w:basedOn w:val="Normal"/>
    <w:uiPriority w:val="1"/>
    <w:qFormat/>
    <w:pPr>
      <w:spacing w:before="56"/>
      <w:ind w:left="273" w:hanging="173"/>
      <w:outlineLvl w:val="0"/>
    </w:pPr>
    <w:rPr>
      <w:rFonts w:ascii="Calibri" w:eastAsia="Calibri" w:hAnsi="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120"/>
      <w:ind w:left="100"/>
    </w:pPr>
    <w:rPr>
      <w:rFonts w:ascii="Calibri" w:eastAsia="Calibri" w:hAnsi="Calibri"/>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8206BE"/>
    <w:pPr>
      <w:tabs>
        <w:tab w:val="center" w:pos="4536"/>
        <w:tab w:val="right" w:pos="9072"/>
      </w:tabs>
    </w:pPr>
  </w:style>
  <w:style w:type="character" w:customStyle="1" w:styleId="En-tteCar">
    <w:name w:val="En-tête Car"/>
    <w:basedOn w:val="Policepardfaut"/>
    <w:link w:val="En-tte"/>
    <w:uiPriority w:val="99"/>
    <w:rsid w:val="008206BE"/>
  </w:style>
  <w:style w:type="paragraph" w:styleId="Pieddepage">
    <w:name w:val="footer"/>
    <w:basedOn w:val="Normal"/>
    <w:link w:val="PieddepageCar"/>
    <w:uiPriority w:val="99"/>
    <w:unhideWhenUsed/>
    <w:rsid w:val="008206BE"/>
    <w:pPr>
      <w:tabs>
        <w:tab w:val="center" w:pos="4536"/>
        <w:tab w:val="right" w:pos="9072"/>
      </w:tabs>
    </w:pPr>
  </w:style>
  <w:style w:type="character" w:customStyle="1" w:styleId="PieddepageCar">
    <w:name w:val="Pied de page Car"/>
    <w:basedOn w:val="Policepardfaut"/>
    <w:link w:val="Pieddepage"/>
    <w:uiPriority w:val="99"/>
    <w:rsid w:val="008206BE"/>
  </w:style>
  <w:style w:type="paragraph" w:styleId="Textedebulles">
    <w:name w:val="Balloon Text"/>
    <w:basedOn w:val="Normal"/>
    <w:link w:val="TextedebullesCar"/>
    <w:uiPriority w:val="99"/>
    <w:semiHidden/>
    <w:unhideWhenUsed/>
    <w:rsid w:val="008206BE"/>
    <w:rPr>
      <w:rFonts w:ascii="Tahoma" w:hAnsi="Tahoma" w:cs="Tahoma"/>
      <w:sz w:val="16"/>
      <w:szCs w:val="16"/>
    </w:rPr>
  </w:style>
  <w:style w:type="character" w:customStyle="1" w:styleId="TextedebullesCar">
    <w:name w:val="Texte de bulles Car"/>
    <w:basedOn w:val="Policepardfaut"/>
    <w:link w:val="Textedebulles"/>
    <w:uiPriority w:val="99"/>
    <w:semiHidden/>
    <w:rsid w:val="008206BE"/>
    <w:rPr>
      <w:rFonts w:ascii="Tahoma" w:hAnsi="Tahoma" w:cs="Tahoma"/>
      <w:sz w:val="16"/>
      <w:szCs w:val="16"/>
    </w:rPr>
  </w:style>
  <w:style w:type="character" w:styleId="Marquedecommentaire">
    <w:name w:val="annotation reference"/>
    <w:basedOn w:val="Policepardfaut"/>
    <w:uiPriority w:val="99"/>
    <w:semiHidden/>
    <w:unhideWhenUsed/>
    <w:rsid w:val="00DA2F32"/>
    <w:rPr>
      <w:sz w:val="16"/>
      <w:szCs w:val="16"/>
    </w:rPr>
  </w:style>
  <w:style w:type="paragraph" w:styleId="Commentaire">
    <w:name w:val="annotation text"/>
    <w:basedOn w:val="Normal"/>
    <w:link w:val="CommentaireCar"/>
    <w:uiPriority w:val="99"/>
    <w:unhideWhenUsed/>
    <w:rsid w:val="00DA2F32"/>
    <w:rPr>
      <w:sz w:val="20"/>
      <w:szCs w:val="20"/>
    </w:rPr>
  </w:style>
  <w:style w:type="character" w:customStyle="1" w:styleId="CommentaireCar">
    <w:name w:val="Commentaire Car"/>
    <w:basedOn w:val="Policepardfaut"/>
    <w:link w:val="Commentaire"/>
    <w:uiPriority w:val="99"/>
    <w:rsid w:val="00DA2F32"/>
    <w:rPr>
      <w:sz w:val="20"/>
      <w:szCs w:val="20"/>
    </w:rPr>
  </w:style>
  <w:style w:type="paragraph" w:styleId="Objetducommentaire">
    <w:name w:val="annotation subject"/>
    <w:basedOn w:val="Commentaire"/>
    <w:next w:val="Commentaire"/>
    <w:link w:val="ObjetducommentaireCar"/>
    <w:uiPriority w:val="99"/>
    <w:semiHidden/>
    <w:unhideWhenUsed/>
    <w:rsid w:val="00DA2F32"/>
    <w:rPr>
      <w:b/>
      <w:bCs/>
    </w:rPr>
  </w:style>
  <w:style w:type="character" w:customStyle="1" w:styleId="ObjetducommentaireCar">
    <w:name w:val="Objet du commentaire Car"/>
    <w:basedOn w:val="CommentaireCar"/>
    <w:link w:val="Objetducommentaire"/>
    <w:uiPriority w:val="99"/>
    <w:semiHidden/>
    <w:rsid w:val="00DA2F32"/>
    <w:rPr>
      <w:b/>
      <w:bCs/>
      <w:sz w:val="20"/>
      <w:szCs w:val="20"/>
    </w:rPr>
  </w:style>
  <w:style w:type="table" w:styleId="Grilledutableau">
    <w:name w:val="Table Grid"/>
    <w:basedOn w:val="TableauNormal"/>
    <w:uiPriority w:val="59"/>
    <w:rsid w:val="00127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754C1E"/>
    <w:rPr>
      <w:sz w:val="20"/>
      <w:szCs w:val="20"/>
    </w:rPr>
  </w:style>
  <w:style w:type="character" w:customStyle="1" w:styleId="NotedefinCar">
    <w:name w:val="Note de fin Car"/>
    <w:basedOn w:val="Policepardfaut"/>
    <w:link w:val="Notedefin"/>
    <w:uiPriority w:val="99"/>
    <w:semiHidden/>
    <w:rsid w:val="00754C1E"/>
    <w:rPr>
      <w:sz w:val="20"/>
      <w:szCs w:val="20"/>
    </w:rPr>
  </w:style>
  <w:style w:type="character" w:styleId="Appeldenotedefin">
    <w:name w:val="endnote reference"/>
    <w:basedOn w:val="Policepardfaut"/>
    <w:uiPriority w:val="99"/>
    <w:semiHidden/>
    <w:unhideWhenUsed/>
    <w:rsid w:val="00754C1E"/>
    <w:rPr>
      <w:vertAlign w:val="superscript"/>
    </w:rPr>
  </w:style>
  <w:style w:type="paragraph" w:styleId="Notedebasdepage">
    <w:name w:val="footnote text"/>
    <w:basedOn w:val="Normal"/>
    <w:link w:val="NotedebasdepageCar"/>
    <w:uiPriority w:val="99"/>
    <w:semiHidden/>
    <w:unhideWhenUsed/>
    <w:rsid w:val="00754C1E"/>
    <w:rPr>
      <w:sz w:val="20"/>
      <w:szCs w:val="20"/>
    </w:rPr>
  </w:style>
  <w:style w:type="character" w:customStyle="1" w:styleId="NotedebasdepageCar">
    <w:name w:val="Note de bas de page Car"/>
    <w:basedOn w:val="Policepardfaut"/>
    <w:link w:val="Notedebasdepage"/>
    <w:uiPriority w:val="99"/>
    <w:semiHidden/>
    <w:rsid w:val="00754C1E"/>
    <w:rPr>
      <w:sz w:val="20"/>
      <w:szCs w:val="20"/>
    </w:rPr>
  </w:style>
  <w:style w:type="character" w:styleId="Appelnotedebasdep">
    <w:name w:val="footnote reference"/>
    <w:basedOn w:val="Policepardfaut"/>
    <w:uiPriority w:val="99"/>
    <w:semiHidden/>
    <w:unhideWhenUsed/>
    <w:rsid w:val="00754C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775142">
      <w:bodyDiv w:val="1"/>
      <w:marLeft w:val="0"/>
      <w:marRight w:val="0"/>
      <w:marTop w:val="0"/>
      <w:marBottom w:val="0"/>
      <w:divBdr>
        <w:top w:val="none" w:sz="0" w:space="0" w:color="auto"/>
        <w:left w:val="none" w:sz="0" w:space="0" w:color="auto"/>
        <w:bottom w:val="none" w:sz="0" w:space="0" w:color="auto"/>
        <w:right w:val="none" w:sz="0" w:space="0" w:color="auto"/>
      </w:divBdr>
      <w:divsChild>
        <w:div w:id="477495545">
          <w:marLeft w:val="0"/>
          <w:marRight w:val="0"/>
          <w:marTop w:val="0"/>
          <w:marBottom w:val="0"/>
          <w:divBdr>
            <w:top w:val="none" w:sz="0" w:space="0" w:color="auto"/>
            <w:left w:val="none" w:sz="0" w:space="0" w:color="auto"/>
            <w:bottom w:val="none" w:sz="0" w:space="0" w:color="auto"/>
            <w:right w:val="none" w:sz="0" w:space="0" w:color="auto"/>
          </w:divBdr>
          <w:divsChild>
            <w:div w:id="631636009">
              <w:marLeft w:val="0"/>
              <w:marRight w:val="0"/>
              <w:marTop w:val="0"/>
              <w:marBottom w:val="0"/>
              <w:divBdr>
                <w:top w:val="none" w:sz="0" w:space="0" w:color="auto"/>
                <w:left w:val="none" w:sz="0" w:space="0" w:color="auto"/>
                <w:bottom w:val="none" w:sz="0" w:space="0" w:color="auto"/>
                <w:right w:val="none" w:sz="0" w:space="0" w:color="auto"/>
              </w:divBdr>
              <w:divsChild>
                <w:div w:id="987779152">
                  <w:marLeft w:val="0"/>
                  <w:marRight w:val="0"/>
                  <w:marTop w:val="375"/>
                  <w:marBottom w:val="0"/>
                  <w:divBdr>
                    <w:top w:val="none" w:sz="0" w:space="0" w:color="auto"/>
                    <w:left w:val="none" w:sz="0" w:space="0" w:color="auto"/>
                    <w:bottom w:val="none" w:sz="0" w:space="0" w:color="auto"/>
                    <w:right w:val="none" w:sz="0" w:space="0" w:color="auto"/>
                  </w:divBdr>
                  <w:divsChild>
                    <w:div w:id="964585754">
                      <w:marLeft w:val="0"/>
                      <w:marRight w:val="0"/>
                      <w:marTop w:val="0"/>
                      <w:marBottom w:val="0"/>
                      <w:divBdr>
                        <w:top w:val="none" w:sz="0" w:space="0" w:color="auto"/>
                        <w:left w:val="none" w:sz="0" w:space="0" w:color="auto"/>
                        <w:bottom w:val="none" w:sz="0" w:space="0" w:color="auto"/>
                        <w:right w:val="none" w:sz="0" w:space="0" w:color="auto"/>
                      </w:divBdr>
                      <w:divsChild>
                        <w:div w:id="1635671625">
                          <w:marLeft w:val="0"/>
                          <w:marRight w:val="0"/>
                          <w:marTop w:val="0"/>
                          <w:marBottom w:val="0"/>
                          <w:divBdr>
                            <w:top w:val="none" w:sz="0" w:space="0" w:color="auto"/>
                            <w:left w:val="none" w:sz="0" w:space="0" w:color="auto"/>
                            <w:bottom w:val="none" w:sz="0" w:space="0" w:color="auto"/>
                            <w:right w:val="none" w:sz="0" w:space="0" w:color="auto"/>
                          </w:divBdr>
                          <w:divsChild>
                            <w:div w:id="352464304">
                              <w:marLeft w:val="0"/>
                              <w:marRight w:val="0"/>
                              <w:marTop w:val="0"/>
                              <w:marBottom w:val="0"/>
                              <w:divBdr>
                                <w:top w:val="none" w:sz="0" w:space="0" w:color="auto"/>
                                <w:left w:val="none" w:sz="0" w:space="0" w:color="auto"/>
                                <w:bottom w:val="none" w:sz="0" w:space="0" w:color="auto"/>
                                <w:right w:val="none" w:sz="0" w:space="0" w:color="auto"/>
                              </w:divBdr>
                              <w:divsChild>
                                <w:div w:id="151989695">
                                  <w:marLeft w:val="0"/>
                                  <w:marRight w:val="0"/>
                                  <w:marTop w:val="0"/>
                                  <w:marBottom w:val="0"/>
                                  <w:divBdr>
                                    <w:top w:val="none" w:sz="0" w:space="0" w:color="auto"/>
                                    <w:left w:val="none" w:sz="0" w:space="0" w:color="auto"/>
                                    <w:bottom w:val="none" w:sz="0" w:space="0" w:color="auto"/>
                                    <w:right w:val="none" w:sz="0" w:space="0" w:color="auto"/>
                                  </w:divBdr>
                                  <w:divsChild>
                                    <w:div w:id="1951545982">
                                      <w:marLeft w:val="0"/>
                                      <w:marRight w:val="0"/>
                                      <w:marTop w:val="0"/>
                                      <w:marBottom w:val="0"/>
                                      <w:divBdr>
                                        <w:top w:val="none" w:sz="0" w:space="0" w:color="auto"/>
                                        <w:left w:val="none" w:sz="0" w:space="0" w:color="auto"/>
                                        <w:bottom w:val="none" w:sz="0" w:space="0" w:color="auto"/>
                                        <w:right w:val="none" w:sz="0" w:space="0" w:color="auto"/>
                                      </w:divBdr>
                                      <w:divsChild>
                                        <w:div w:id="74614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OJ:L:2012:224:0001:0085: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22819-A59C-424E-9152-DD4F4040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C123B9BA</Template>
  <TotalTime>0</TotalTime>
  <Pages>6</Pages>
  <Words>2394</Words>
  <Characters>13172</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Annex II to ED Decision 2015/016/R</vt:lpstr>
    </vt:vector>
  </TitlesOfParts>
  <Company>Microsoft</Company>
  <LinksUpToDate>false</LinksUpToDate>
  <CharactersWithSpaces>15535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to ED Decision 2015/016/R</dc:title>
  <dc:subject>‘AMC to Part-M — Amendment 12’</dc:subject>
  <dc:creator>EASA</dc:creator>
  <cp:lastModifiedBy>SABATIER Raphael</cp:lastModifiedBy>
  <cp:revision>2</cp:revision>
  <cp:lastPrinted>2015-11-13T13:47:00Z</cp:lastPrinted>
  <dcterms:created xsi:type="dcterms:W3CDTF">2020-03-15T18:55:00Z</dcterms:created>
  <dcterms:modified xsi:type="dcterms:W3CDTF">2020-03-15T18:55:00Z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2015-07-09T00:00:00Z</vt:filetime>
  </property>
  <property fmtid="{D5CDD505-2E9C-101B-9397-08002B2CF9AE}" pid="3" name="LastSaved">
    <vt:filetime>2015-09-01T00:00:00Z</vt:filetime>
  </property>
</Properties>
</file>